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D932B" w14:textId="77777777" w:rsidR="004E60C0" w:rsidRPr="00582406" w:rsidRDefault="004E60C0" w:rsidP="004E60C0">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0A939DDC" w14:textId="15C6501F" w:rsidR="004E60C0" w:rsidRPr="00582406" w:rsidRDefault="005409B5" w:rsidP="004E60C0">
      <w:pPr>
        <w:pStyle w:val="BodyTextIndent"/>
        <w:spacing w:line="240" w:lineRule="auto"/>
        <w:jc w:val="center"/>
        <w:rPr>
          <w:rFonts w:ascii="GHEA Grapalat" w:hAnsi="GHEA Grapalat"/>
          <w:i w:val="0"/>
          <w:sz w:val="24"/>
          <w:szCs w:val="24"/>
          <w:lang w:val="af-ZA"/>
        </w:rPr>
      </w:pPr>
      <w:r>
        <w:rPr>
          <w:rFonts w:ascii="GHEA Grapalat" w:hAnsi="GHEA Grapalat"/>
          <w:i w:val="0"/>
          <w:sz w:val="24"/>
          <w:szCs w:val="24"/>
          <w:lang w:val="af-ZA"/>
        </w:rPr>
        <w:t xml:space="preserve">ԳՆԱՆՇՄԱՆ ՀԱՐՑՄԱՆ ՄԱՍԻՆ </w:t>
      </w:r>
      <w:r w:rsidR="004E60C0" w:rsidRPr="00582406">
        <w:rPr>
          <w:rFonts w:ascii="GHEA Grapalat" w:hAnsi="GHEA Grapalat"/>
          <w:i w:val="0"/>
          <w:sz w:val="24"/>
          <w:szCs w:val="24"/>
          <w:lang w:val="af-ZA"/>
        </w:rPr>
        <w:t xml:space="preserve">  </w:t>
      </w:r>
    </w:p>
    <w:p w14:paraId="5C1BAE1A" w14:textId="77777777" w:rsidR="004E60C0" w:rsidRPr="009816C6" w:rsidRDefault="004E60C0" w:rsidP="004E60C0">
      <w:pPr>
        <w:pStyle w:val="BodyTextIndent"/>
        <w:spacing w:line="240" w:lineRule="auto"/>
        <w:jc w:val="center"/>
        <w:rPr>
          <w:rFonts w:ascii="GHEA Grapalat" w:hAnsi="GHEA Grapalat"/>
          <w:i w:val="0"/>
          <w:sz w:val="22"/>
          <w:szCs w:val="22"/>
          <w:lang w:val="af-ZA"/>
        </w:rPr>
      </w:pPr>
    </w:p>
    <w:p w14:paraId="2CF30997" w14:textId="77777777" w:rsidR="004E60C0" w:rsidRPr="009816C6"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2C3C026" w14:textId="5CC24305" w:rsidR="004E60C0" w:rsidRPr="006B21F1"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sidR="005409B5">
        <w:rPr>
          <w:rFonts w:ascii="GHEA Grapalat" w:hAnsi="GHEA Grapalat"/>
          <w:i w:val="0"/>
          <w:sz w:val="22"/>
          <w:szCs w:val="22"/>
          <w:lang w:val="hy-AM"/>
        </w:rPr>
        <w:t>4</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թվականի </w:t>
      </w:r>
      <w:r w:rsidR="0075647D" w:rsidRPr="006B21F1">
        <w:rPr>
          <w:rFonts w:ascii="GHEA Grapalat" w:hAnsi="GHEA Grapalat"/>
          <w:i w:val="0"/>
          <w:sz w:val="22"/>
          <w:szCs w:val="22"/>
          <w:lang w:val="hy-AM"/>
        </w:rPr>
        <w:t>նոյ</w:t>
      </w:r>
      <w:r w:rsidR="003C16B9" w:rsidRPr="006B21F1">
        <w:rPr>
          <w:rFonts w:ascii="GHEA Grapalat" w:hAnsi="GHEA Grapalat"/>
          <w:i w:val="0"/>
          <w:sz w:val="22"/>
          <w:szCs w:val="22"/>
          <w:lang w:val="en-US"/>
        </w:rPr>
        <w:t>եմբերի</w:t>
      </w:r>
      <w:r w:rsidR="003C16B9" w:rsidRPr="006B21F1">
        <w:rPr>
          <w:rFonts w:ascii="GHEA Grapalat" w:hAnsi="GHEA Grapalat"/>
          <w:i w:val="0"/>
          <w:sz w:val="22"/>
          <w:szCs w:val="22"/>
          <w:lang w:val="af-ZA"/>
        </w:rPr>
        <w:t xml:space="preserve"> </w:t>
      </w:r>
      <w:r w:rsidR="00CD2454" w:rsidRPr="006B21F1">
        <w:rPr>
          <w:rFonts w:ascii="GHEA Grapalat" w:hAnsi="GHEA Grapalat"/>
          <w:i w:val="0"/>
          <w:sz w:val="22"/>
          <w:szCs w:val="22"/>
          <w:lang w:val="hy-AM"/>
        </w:rPr>
        <w:t>14</w:t>
      </w:r>
      <w:r w:rsidR="006628DA" w:rsidRPr="006B21F1">
        <w:rPr>
          <w:rFonts w:ascii="GHEA Grapalat" w:hAnsi="GHEA Grapalat"/>
          <w:i w:val="0"/>
          <w:sz w:val="22"/>
          <w:szCs w:val="22"/>
          <w:lang w:val="af-ZA"/>
        </w:rPr>
        <w:t>-</w:t>
      </w:r>
      <w:r w:rsidRPr="006B21F1">
        <w:rPr>
          <w:rFonts w:ascii="GHEA Grapalat" w:hAnsi="GHEA Grapalat"/>
          <w:i w:val="0"/>
          <w:sz w:val="22"/>
          <w:szCs w:val="22"/>
          <w:lang w:val="af-ZA"/>
        </w:rPr>
        <w:t>ի որոշմամբ, Արձանագրություն թիվ 1, կետ 2</w:t>
      </w:r>
    </w:p>
    <w:p w14:paraId="2AAF2090" w14:textId="4852EC56" w:rsidR="004E60C0" w:rsidRPr="006B21F1" w:rsidRDefault="004E60C0" w:rsidP="004E60C0">
      <w:pPr>
        <w:pStyle w:val="BodyTextIndent"/>
        <w:spacing w:line="240" w:lineRule="auto"/>
        <w:jc w:val="center"/>
        <w:rPr>
          <w:rFonts w:ascii="GHEA Grapalat" w:hAnsi="GHEA Grapalat"/>
          <w:i w:val="0"/>
          <w:sz w:val="22"/>
          <w:szCs w:val="22"/>
          <w:lang w:val="af-ZA"/>
        </w:rPr>
      </w:pPr>
      <w:r w:rsidRPr="006B21F1">
        <w:rPr>
          <w:rFonts w:ascii="GHEA Grapalat" w:hAnsi="GHEA Grapalat"/>
          <w:i w:val="0"/>
          <w:sz w:val="22"/>
          <w:szCs w:val="22"/>
          <w:lang w:val="af-ZA"/>
        </w:rPr>
        <w:t xml:space="preserve">  </w:t>
      </w:r>
    </w:p>
    <w:p w14:paraId="1B80F4FB" w14:textId="14E5A0B5" w:rsidR="004E60C0" w:rsidRPr="006B21F1" w:rsidRDefault="004E60C0" w:rsidP="004E60C0">
      <w:pPr>
        <w:pStyle w:val="BodyTextIndent"/>
        <w:spacing w:line="240" w:lineRule="auto"/>
        <w:jc w:val="center"/>
        <w:rPr>
          <w:rFonts w:ascii="GHEA Grapalat" w:hAnsi="GHEA Grapalat"/>
          <w:i w:val="0"/>
          <w:sz w:val="22"/>
          <w:szCs w:val="22"/>
          <w:lang w:val="af-ZA"/>
        </w:rPr>
      </w:pPr>
    </w:p>
    <w:p w14:paraId="3D43024C" w14:textId="79D7D939" w:rsidR="004E60C0" w:rsidRPr="006B21F1" w:rsidRDefault="004E60C0" w:rsidP="004E60C0">
      <w:pPr>
        <w:pStyle w:val="BodyTextIndent"/>
        <w:spacing w:line="240" w:lineRule="auto"/>
        <w:jc w:val="center"/>
        <w:rPr>
          <w:rFonts w:ascii="GHEA Grapalat" w:hAnsi="GHEA Grapalat"/>
          <w:i w:val="0"/>
          <w:sz w:val="22"/>
          <w:szCs w:val="22"/>
          <w:lang w:val="af-ZA"/>
        </w:rPr>
      </w:pPr>
      <w:r w:rsidRPr="006B21F1">
        <w:rPr>
          <w:rFonts w:ascii="GHEA Grapalat" w:hAnsi="GHEA Grapalat"/>
          <w:i w:val="0"/>
          <w:sz w:val="22"/>
          <w:szCs w:val="22"/>
          <w:lang w:val="af-ZA"/>
        </w:rPr>
        <w:t xml:space="preserve">Ընթացակարգի ծածկագիրը`  </w:t>
      </w:r>
      <w:r w:rsidRPr="006B21F1">
        <w:rPr>
          <w:rFonts w:ascii="GHEA Grapalat" w:hAnsi="GHEA Grapalat"/>
          <w:b/>
          <w:i w:val="0"/>
          <w:sz w:val="22"/>
          <w:szCs w:val="22"/>
          <w:lang w:val="af-ZA"/>
        </w:rPr>
        <w:t>ԵՔԼ-ԳՀԱՊՁԲ-</w:t>
      </w:r>
      <w:r w:rsidR="0000586B" w:rsidRPr="006B21F1">
        <w:rPr>
          <w:rFonts w:ascii="GHEA Grapalat" w:hAnsi="GHEA Grapalat"/>
          <w:b/>
          <w:i w:val="0"/>
          <w:sz w:val="22"/>
          <w:szCs w:val="22"/>
          <w:lang w:val="af-ZA"/>
        </w:rPr>
        <w:t>25/1</w:t>
      </w:r>
      <w:r w:rsidR="005D5A02" w:rsidRPr="006B21F1">
        <w:rPr>
          <w:rFonts w:ascii="GHEA Grapalat" w:hAnsi="GHEA Grapalat"/>
          <w:b/>
          <w:i w:val="0"/>
          <w:sz w:val="22"/>
          <w:szCs w:val="22"/>
          <w:lang w:val="af-ZA"/>
        </w:rPr>
        <w:t xml:space="preserve">  </w:t>
      </w:r>
      <w:r w:rsidRPr="006B21F1">
        <w:rPr>
          <w:rFonts w:ascii="GHEA Grapalat" w:hAnsi="GHEA Grapalat"/>
          <w:i w:val="0"/>
          <w:sz w:val="22"/>
          <w:szCs w:val="22"/>
          <w:lang w:val="af-ZA"/>
        </w:rPr>
        <w:t xml:space="preserve"> </w:t>
      </w:r>
      <w:r w:rsidR="006A3D5C" w:rsidRPr="006B21F1">
        <w:rPr>
          <w:rFonts w:ascii="GHEA Grapalat" w:hAnsi="GHEA Grapalat"/>
          <w:i w:val="0"/>
          <w:sz w:val="22"/>
          <w:szCs w:val="22"/>
          <w:lang w:val="af-ZA"/>
        </w:rPr>
        <w:t xml:space="preserve">  </w:t>
      </w:r>
      <w:r w:rsidRPr="006B21F1">
        <w:rPr>
          <w:rFonts w:ascii="GHEA Grapalat" w:hAnsi="GHEA Grapalat"/>
          <w:i w:val="0"/>
          <w:sz w:val="22"/>
          <w:szCs w:val="22"/>
          <w:lang w:val="af-ZA"/>
        </w:rPr>
        <w:t xml:space="preserve">   </w:t>
      </w:r>
      <w:r w:rsidR="00927CBB" w:rsidRPr="006B21F1">
        <w:rPr>
          <w:rFonts w:ascii="GHEA Grapalat" w:hAnsi="GHEA Grapalat"/>
          <w:i w:val="0"/>
          <w:sz w:val="22"/>
          <w:szCs w:val="22"/>
          <w:lang w:val="af-ZA"/>
        </w:rPr>
        <w:t xml:space="preserve"> </w:t>
      </w:r>
      <w:r w:rsidRPr="006B21F1">
        <w:rPr>
          <w:rFonts w:ascii="GHEA Grapalat" w:hAnsi="GHEA Grapalat"/>
          <w:i w:val="0"/>
          <w:sz w:val="22"/>
          <w:szCs w:val="22"/>
          <w:lang w:val="af-ZA"/>
        </w:rPr>
        <w:t xml:space="preserve">      </w:t>
      </w:r>
    </w:p>
    <w:p w14:paraId="4EBBF187" w14:textId="77777777" w:rsidR="004E60C0" w:rsidRPr="006B21F1" w:rsidRDefault="004E60C0" w:rsidP="004E60C0">
      <w:pPr>
        <w:pStyle w:val="BodyTextIndent"/>
        <w:spacing w:line="240" w:lineRule="auto"/>
        <w:jc w:val="center"/>
        <w:rPr>
          <w:rFonts w:ascii="GHEA Grapalat" w:hAnsi="GHEA Grapalat"/>
          <w:i w:val="0"/>
          <w:sz w:val="22"/>
          <w:szCs w:val="22"/>
          <w:lang w:val="af-ZA"/>
        </w:rPr>
      </w:pPr>
    </w:p>
    <w:p w14:paraId="1B2DB2AB" w14:textId="77777777" w:rsidR="004E60C0" w:rsidRPr="006B21F1" w:rsidRDefault="004E60C0" w:rsidP="004E60C0">
      <w:pPr>
        <w:pStyle w:val="BodyTextIndent"/>
        <w:spacing w:line="240" w:lineRule="auto"/>
        <w:rPr>
          <w:rFonts w:ascii="GHEA Grapalat" w:hAnsi="GHEA Grapalat"/>
          <w:i w:val="0"/>
          <w:lang w:val="af-ZA"/>
        </w:rPr>
      </w:pPr>
    </w:p>
    <w:p w14:paraId="432C0FCE" w14:textId="1C426767" w:rsidR="004E60C0" w:rsidRPr="006B21F1" w:rsidRDefault="004E60C0" w:rsidP="004E60C0">
      <w:pPr>
        <w:pStyle w:val="BodyTextIndent"/>
        <w:spacing w:line="240" w:lineRule="auto"/>
        <w:ind w:firstLine="708"/>
        <w:rPr>
          <w:rFonts w:ascii="GHEA Grapalat" w:hAnsi="GHEA Grapalat"/>
          <w:i w:val="0"/>
          <w:sz w:val="22"/>
          <w:szCs w:val="22"/>
          <w:lang w:val="af-ZA"/>
        </w:rPr>
      </w:pPr>
      <w:r w:rsidRPr="006B21F1">
        <w:rPr>
          <w:rFonts w:ascii="GHEA Grapalat" w:hAnsi="GHEA Grapalat"/>
          <w:i w:val="0"/>
          <w:sz w:val="22"/>
          <w:szCs w:val="22"/>
          <w:lang w:val="af-ZA"/>
        </w:rPr>
        <w:t>Պատվիրատուն` &lt;</w:t>
      </w:r>
      <w:r w:rsidR="00566E65" w:rsidRPr="006B21F1">
        <w:rPr>
          <w:rFonts w:ascii="GHEA Grapalat" w:hAnsi="GHEA Grapalat"/>
          <w:i w:val="0"/>
          <w:sz w:val="22"/>
          <w:szCs w:val="22"/>
          <w:lang w:val="hy-AM"/>
        </w:rPr>
        <w:t>&lt;</w:t>
      </w:r>
      <w:r w:rsidRPr="006B21F1">
        <w:rPr>
          <w:rFonts w:ascii="GHEA Grapalat" w:hAnsi="GHEA Grapalat"/>
          <w:i w:val="0"/>
          <w:sz w:val="22"/>
          <w:szCs w:val="22"/>
          <w:lang w:val="af-ZA"/>
        </w:rPr>
        <w:t>Երքաղլույս</w:t>
      </w:r>
      <w:r w:rsidR="00566E65" w:rsidRPr="006B21F1">
        <w:rPr>
          <w:rFonts w:ascii="GHEA Grapalat" w:hAnsi="GHEA Grapalat"/>
          <w:i w:val="0"/>
          <w:sz w:val="22"/>
          <w:szCs w:val="22"/>
          <w:lang w:val="hy-AM"/>
        </w:rPr>
        <w:t>&gt;</w:t>
      </w:r>
      <w:r w:rsidRPr="006B21F1">
        <w:rPr>
          <w:rFonts w:ascii="GHEA Grapalat" w:hAnsi="GHEA Grapalat"/>
          <w:i w:val="0"/>
          <w:sz w:val="22"/>
          <w:szCs w:val="22"/>
          <w:lang w:val="af-ZA"/>
        </w:rPr>
        <w:t xml:space="preserve">&gt; ՓԲԸ, որը գտնվում է ք. Երևան, Բուզանդի 1/4 հասցեում, հայտարարում է </w:t>
      </w:r>
      <w:r w:rsidR="009C7631" w:rsidRPr="006B21F1">
        <w:rPr>
          <w:rFonts w:ascii="GHEA Grapalat" w:hAnsi="GHEA Grapalat"/>
          <w:i w:val="0"/>
          <w:sz w:val="22"/>
          <w:szCs w:val="22"/>
          <w:lang w:val="hy-AM"/>
        </w:rPr>
        <w:t>գնանշման հարցում</w:t>
      </w:r>
      <w:r w:rsidRPr="006B21F1">
        <w:rPr>
          <w:rFonts w:ascii="GHEA Grapalat" w:hAnsi="GHEA Grapalat"/>
          <w:i w:val="0"/>
          <w:sz w:val="22"/>
          <w:szCs w:val="22"/>
          <w:lang w:val="af-ZA"/>
        </w:rPr>
        <w:t>, որն իրականացվում է մեկ փուլով:</w:t>
      </w:r>
    </w:p>
    <w:p w14:paraId="2D5D4197" w14:textId="77777777" w:rsidR="00967916" w:rsidRDefault="004E60C0" w:rsidP="004E60C0">
      <w:pPr>
        <w:pStyle w:val="BodyTextIndent"/>
        <w:spacing w:line="240" w:lineRule="auto"/>
        <w:ind w:firstLine="0"/>
        <w:rPr>
          <w:rFonts w:ascii="GHEA Grapalat" w:hAnsi="GHEA Grapalat"/>
          <w:i w:val="0"/>
          <w:sz w:val="22"/>
          <w:lang w:val="af-ZA"/>
        </w:rPr>
      </w:pPr>
      <w:r w:rsidRPr="006B21F1">
        <w:rPr>
          <w:rFonts w:ascii="GHEA Grapalat" w:hAnsi="GHEA Grapalat"/>
          <w:i w:val="0"/>
          <w:sz w:val="22"/>
          <w:szCs w:val="22"/>
          <w:lang w:val="af-ZA"/>
        </w:rPr>
        <w:tab/>
      </w:r>
      <w:bookmarkStart w:id="0" w:name="_Hlk23167417"/>
      <w:r w:rsidR="00775846" w:rsidRPr="006B21F1">
        <w:rPr>
          <w:rFonts w:ascii="GHEA Grapalat" w:hAnsi="GHEA Grapalat"/>
          <w:i w:val="0"/>
          <w:sz w:val="22"/>
          <w:szCs w:val="22"/>
          <w:lang w:val="af-ZA"/>
        </w:rPr>
        <w:t>Սույն ընթացակարգի</w:t>
      </w:r>
      <w:bookmarkEnd w:id="0"/>
      <w:r w:rsidR="00775846" w:rsidRPr="006B21F1">
        <w:rPr>
          <w:rFonts w:ascii="GHEA Grapalat" w:hAnsi="GHEA Grapalat"/>
          <w:i w:val="0"/>
          <w:sz w:val="22"/>
          <w:szCs w:val="22"/>
          <w:lang w:val="af-ZA"/>
        </w:rPr>
        <w:t xml:space="preserve"> արդյունքում ընտրված մասնակցին սահմանված կարգով կառաջարկվի կնքել </w:t>
      </w:r>
      <w:r w:rsidR="0000586B" w:rsidRPr="006B21F1">
        <w:rPr>
          <w:rFonts w:ascii="GHEA Grapalat" w:hAnsi="GHEA Grapalat"/>
          <w:i w:val="0"/>
          <w:sz w:val="22"/>
          <w:szCs w:val="22"/>
          <w:lang w:val="hy-AM"/>
        </w:rPr>
        <w:t xml:space="preserve">շինանյութերի և </w:t>
      </w:r>
      <w:r w:rsidR="00775846" w:rsidRPr="006B21F1">
        <w:rPr>
          <w:rFonts w:ascii="GHEA Grapalat" w:hAnsi="GHEA Grapalat"/>
          <w:i w:val="0"/>
          <w:sz w:val="22"/>
          <w:szCs w:val="22"/>
          <w:lang w:val="af-ZA"/>
        </w:rPr>
        <w:t>էլեկտրատեխնիկական ապրանքների մատակարարման պայմանագիր (այսուհետ` պայմանագիր)։</w:t>
      </w:r>
      <w:r w:rsidRPr="006B21F1">
        <w:rPr>
          <w:rFonts w:ascii="GHEA Grapalat" w:hAnsi="GHEA Grapalat"/>
          <w:i w:val="0"/>
          <w:sz w:val="22"/>
          <w:lang w:val="af-ZA"/>
        </w:rPr>
        <w:tab/>
      </w:r>
    </w:p>
    <w:p w14:paraId="6C96226E" w14:textId="6DAA12D2" w:rsidR="004E60C0" w:rsidRPr="006B21F1" w:rsidRDefault="004E60C0" w:rsidP="004E60C0">
      <w:pPr>
        <w:pStyle w:val="BodyTextIndent"/>
        <w:spacing w:line="240" w:lineRule="auto"/>
        <w:ind w:firstLine="0"/>
        <w:rPr>
          <w:rFonts w:ascii="GHEA Grapalat" w:hAnsi="GHEA Grapalat"/>
          <w:i w:val="0"/>
          <w:sz w:val="22"/>
          <w:lang w:val="af-ZA"/>
        </w:rPr>
      </w:pPr>
      <w:r w:rsidRPr="006B21F1">
        <w:rPr>
          <w:rFonts w:ascii="GHEA Grapalat" w:hAnsi="GHEA Grapalat"/>
          <w:i w:val="0"/>
          <w:sz w:val="22"/>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6B3D8DC" w14:textId="77777777" w:rsidR="004E60C0" w:rsidRPr="006B21F1" w:rsidRDefault="004E60C0" w:rsidP="004E60C0">
      <w:pPr>
        <w:ind w:firstLine="720"/>
        <w:jc w:val="both"/>
        <w:rPr>
          <w:rFonts w:ascii="GHEA Grapalat" w:hAnsi="GHEA Grapalat"/>
          <w:sz w:val="22"/>
          <w:szCs w:val="20"/>
          <w:lang w:val="af-ZA"/>
        </w:rPr>
      </w:pPr>
      <w:r w:rsidRPr="006B21F1">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C935659" w14:textId="77777777" w:rsidR="004E60C0" w:rsidRPr="006B21F1" w:rsidRDefault="004E60C0" w:rsidP="004E60C0">
      <w:pPr>
        <w:pStyle w:val="BodyTextIndent"/>
        <w:spacing w:line="240" w:lineRule="auto"/>
        <w:rPr>
          <w:rFonts w:ascii="GHEA Grapalat" w:hAnsi="GHEA Grapalat"/>
          <w:i w:val="0"/>
          <w:sz w:val="22"/>
          <w:lang w:val="af-ZA"/>
        </w:rPr>
      </w:pPr>
      <w:r w:rsidRPr="006B21F1">
        <w:rPr>
          <w:rFonts w:ascii="GHEA Grapalat" w:hAnsi="GHEA Grapalat"/>
          <w:i w:val="0"/>
          <w:sz w:val="22"/>
          <w:lang w:val="af-ZA"/>
        </w:rPr>
        <w:t xml:space="preserve">Ընտրված մասնակիցը որոշվում է </w:t>
      </w:r>
      <w:bookmarkStart w:id="1" w:name="_Hlk23167512"/>
      <w:r w:rsidRPr="006B21F1">
        <w:rPr>
          <w:rFonts w:ascii="GHEA Grapalat" w:hAnsi="GHEA Grapalat"/>
          <w:i w:val="0"/>
          <w:sz w:val="22"/>
          <w:lang w:val="af-ZA"/>
        </w:rPr>
        <w:t xml:space="preserve">ոչ գնային պայմաններով բավարար գնահատված </w:t>
      </w:r>
      <w:bookmarkEnd w:id="1"/>
      <w:r w:rsidRPr="006B21F1">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4B6479C9" w14:textId="77777777" w:rsidR="004E60C0" w:rsidRPr="006B21F1" w:rsidRDefault="004E60C0" w:rsidP="004E60C0">
      <w:pPr>
        <w:pStyle w:val="BodyTextIndent"/>
        <w:spacing w:line="240" w:lineRule="auto"/>
        <w:rPr>
          <w:rFonts w:ascii="GHEA Grapalat" w:hAnsi="GHEA Grapalat"/>
          <w:i w:val="0"/>
          <w:sz w:val="22"/>
          <w:lang w:val="af-ZA"/>
        </w:rPr>
      </w:pPr>
      <w:r w:rsidRPr="006B21F1">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8A0EB9C" w14:textId="42716BBC" w:rsidR="004E60C0" w:rsidRPr="006B21F1" w:rsidRDefault="004E60C0" w:rsidP="004E60C0">
      <w:pPr>
        <w:pStyle w:val="BodyTextIndent"/>
        <w:spacing w:line="240" w:lineRule="auto"/>
        <w:rPr>
          <w:rFonts w:ascii="GHEA Grapalat" w:hAnsi="GHEA Grapalat"/>
          <w:i w:val="0"/>
          <w:sz w:val="22"/>
          <w:szCs w:val="22"/>
          <w:lang w:val="af-ZA"/>
        </w:rPr>
      </w:pPr>
      <w:r w:rsidRPr="006B21F1">
        <w:rPr>
          <w:rFonts w:ascii="GHEA Grapalat" w:hAnsi="GHEA Grapalat"/>
          <w:i w:val="0"/>
          <w:sz w:val="22"/>
          <w:szCs w:val="22"/>
          <w:lang w:val="af-ZA"/>
        </w:rPr>
        <w:t>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7-րդ օրը ժամը 1</w:t>
      </w:r>
      <w:r w:rsidR="00622D53" w:rsidRPr="006B21F1">
        <w:rPr>
          <w:rFonts w:ascii="GHEA Grapalat" w:hAnsi="GHEA Grapalat"/>
          <w:i w:val="0"/>
          <w:sz w:val="22"/>
          <w:szCs w:val="22"/>
          <w:lang w:val="af-ZA"/>
        </w:rPr>
        <w:t>1</w:t>
      </w:r>
      <w:r w:rsidRPr="006B21F1">
        <w:rPr>
          <w:rFonts w:ascii="GHEA Grapalat" w:hAnsi="GHEA Grapalat"/>
          <w:i w:val="0"/>
          <w:sz w:val="22"/>
          <w:szCs w:val="22"/>
          <w:lang w:val="af-ZA"/>
        </w:rPr>
        <w:t xml:space="preserve">.00-ը: </w:t>
      </w:r>
    </w:p>
    <w:p w14:paraId="007BA67A" w14:textId="77777777" w:rsidR="004E60C0" w:rsidRPr="006B21F1" w:rsidRDefault="004E60C0" w:rsidP="004E60C0">
      <w:pPr>
        <w:pStyle w:val="BodyTextIndent"/>
        <w:spacing w:line="240" w:lineRule="auto"/>
        <w:ind w:firstLine="708"/>
        <w:rPr>
          <w:rFonts w:ascii="GHEA Grapalat" w:hAnsi="GHEA Grapalat"/>
          <w:i w:val="0"/>
          <w:sz w:val="22"/>
          <w:szCs w:val="22"/>
          <w:lang w:val="af-ZA"/>
        </w:rPr>
      </w:pPr>
      <w:r w:rsidRPr="006B21F1">
        <w:rPr>
          <w:rFonts w:ascii="GHEA Grapalat" w:hAnsi="GHEA Grapalat"/>
          <w:i w:val="0"/>
          <w:sz w:val="22"/>
          <w:szCs w:val="22"/>
          <w:lang w:val="af-ZA"/>
        </w:rPr>
        <w:t xml:space="preserve">Հայտերը, հայերենից բացի, կարող են ներկայացվել նաև անգլերեն կամ ռուսերեն: </w:t>
      </w:r>
    </w:p>
    <w:p w14:paraId="22AE51E4" w14:textId="2391ED49" w:rsidR="004E60C0" w:rsidRPr="006B21F1" w:rsidRDefault="004E60C0" w:rsidP="004E60C0">
      <w:pPr>
        <w:pStyle w:val="BodyTextIndent"/>
        <w:spacing w:line="240" w:lineRule="auto"/>
        <w:ind w:firstLine="708"/>
        <w:rPr>
          <w:rFonts w:ascii="GHEA Grapalat" w:hAnsi="GHEA Grapalat"/>
          <w:i w:val="0"/>
          <w:sz w:val="22"/>
          <w:szCs w:val="22"/>
          <w:lang w:val="af-ZA"/>
        </w:rPr>
      </w:pPr>
      <w:r w:rsidRPr="006B21F1">
        <w:rPr>
          <w:rFonts w:ascii="GHEA Grapalat" w:hAnsi="GHEA Grapalat"/>
          <w:i w:val="0"/>
          <w:sz w:val="22"/>
          <w:szCs w:val="22"/>
          <w:lang w:val="af-ZA"/>
        </w:rPr>
        <w:t xml:space="preserve">Հայտերի բացումը տեղի կունենա, ք. Երևան, Բուզանդի 1/4 հասցեում, </w:t>
      </w:r>
      <w:r w:rsidRPr="006B21F1">
        <w:rPr>
          <w:rFonts w:ascii="GHEA Grapalat" w:hAnsi="GHEA Grapalat"/>
          <w:b/>
          <w:i w:val="0"/>
          <w:sz w:val="22"/>
          <w:szCs w:val="22"/>
          <w:lang w:val="af-ZA"/>
        </w:rPr>
        <w:t>202</w:t>
      </w:r>
      <w:r w:rsidR="005409B5" w:rsidRPr="006B21F1">
        <w:rPr>
          <w:rFonts w:ascii="GHEA Grapalat" w:hAnsi="GHEA Grapalat"/>
          <w:b/>
          <w:i w:val="0"/>
          <w:sz w:val="22"/>
          <w:szCs w:val="22"/>
          <w:lang w:val="af-ZA"/>
        </w:rPr>
        <w:t>4</w:t>
      </w:r>
      <w:r w:rsidRPr="006B21F1">
        <w:rPr>
          <w:rFonts w:ascii="GHEA Grapalat" w:hAnsi="GHEA Grapalat"/>
          <w:b/>
          <w:i w:val="0"/>
          <w:sz w:val="22"/>
          <w:szCs w:val="22"/>
          <w:lang w:val="af-ZA"/>
        </w:rPr>
        <w:t xml:space="preserve">թ-ի </w:t>
      </w:r>
      <w:r w:rsidR="00DC6931" w:rsidRPr="006B21F1">
        <w:rPr>
          <w:rFonts w:ascii="GHEA Grapalat" w:hAnsi="GHEA Grapalat"/>
          <w:b/>
          <w:i w:val="0"/>
          <w:sz w:val="22"/>
          <w:szCs w:val="22"/>
          <w:lang w:val="af-ZA"/>
        </w:rPr>
        <w:t xml:space="preserve"> </w:t>
      </w:r>
      <w:r w:rsidR="00DC6931" w:rsidRPr="006B21F1">
        <w:rPr>
          <w:rFonts w:ascii="GHEA Grapalat" w:hAnsi="GHEA Grapalat"/>
          <w:b/>
          <w:i w:val="0"/>
          <w:sz w:val="22"/>
          <w:szCs w:val="22"/>
          <w:lang w:val="hy-AM"/>
        </w:rPr>
        <w:t>նոյ</w:t>
      </w:r>
      <w:r w:rsidR="00AD6F77" w:rsidRPr="006B21F1">
        <w:rPr>
          <w:rFonts w:ascii="GHEA Grapalat" w:hAnsi="GHEA Grapalat"/>
          <w:b/>
          <w:i w:val="0"/>
          <w:sz w:val="22"/>
          <w:szCs w:val="22"/>
          <w:lang w:val="en-US"/>
        </w:rPr>
        <w:t>եմբերի</w:t>
      </w:r>
      <w:r w:rsidR="00AD6F77" w:rsidRPr="006B21F1">
        <w:rPr>
          <w:rFonts w:ascii="GHEA Grapalat" w:hAnsi="GHEA Grapalat"/>
          <w:b/>
          <w:i w:val="0"/>
          <w:sz w:val="22"/>
          <w:szCs w:val="22"/>
          <w:lang w:val="af-ZA"/>
        </w:rPr>
        <w:t xml:space="preserve"> </w:t>
      </w:r>
      <w:r w:rsidR="00CD2454" w:rsidRPr="006B21F1">
        <w:rPr>
          <w:rFonts w:ascii="GHEA Grapalat" w:hAnsi="GHEA Grapalat"/>
          <w:b/>
          <w:i w:val="0"/>
          <w:sz w:val="22"/>
          <w:szCs w:val="22"/>
          <w:lang w:val="hy-AM"/>
        </w:rPr>
        <w:t>21</w:t>
      </w:r>
      <w:r w:rsidRPr="006B21F1">
        <w:rPr>
          <w:rFonts w:ascii="GHEA Grapalat" w:hAnsi="GHEA Grapalat"/>
          <w:b/>
          <w:i w:val="0"/>
          <w:sz w:val="22"/>
          <w:szCs w:val="22"/>
          <w:lang w:val="af-ZA"/>
        </w:rPr>
        <w:t>-ին</w:t>
      </w:r>
      <w:r w:rsidR="0009775E" w:rsidRPr="006B21F1">
        <w:rPr>
          <w:rFonts w:ascii="GHEA Grapalat" w:hAnsi="GHEA Grapalat"/>
          <w:b/>
          <w:i w:val="0"/>
          <w:sz w:val="22"/>
          <w:szCs w:val="22"/>
          <w:lang w:val="hy-AM"/>
        </w:rPr>
        <w:t>,</w:t>
      </w:r>
      <w:r w:rsidRPr="006B21F1">
        <w:rPr>
          <w:rFonts w:ascii="GHEA Grapalat" w:hAnsi="GHEA Grapalat"/>
          <w:b/>
          <w:i w:val="0"/>
          <w:sz w:val="22"/>
          <w:szCs w:val="22"/>
          <w:lang w:val="af-ZA"/>
        </w:rPr>
        <w:t xml:space="preserve"> ժամը 1</w:t>
      </w:r>
      <w:r w:rsidR="009F7FDC" w:rsidRPr="006B21F1">
        <w:rPr>
          <w:rFonts w:ascii="GHEA Grapalat" w:hAnsi="GHEA Grapalat"/>
          <w:b/>
          <w:i w:val="0"/>
          <w:sz w:val="22"/>
          <w:szCs w:val="22"/>
          <w:lang w:val="af-ZA"/>
        </w:rPr>
        <w:t>1</w:t>
      </w:r>
      <w:r w:rsidR="007560EA" w:rsidRPr="006B21F1">
        <w:rPr>
          <w:rFonts w:ascii="GHEA Grapalat" w:hAnsi="GHEA Grapalat"/>
          <w:b/>
          <w:i w:val="0"/>
          <w:sz w:val="22"/>
          <w:szCs w:val="22"/>
          <w:lang w:val="af-ZA"/>
        </w:rPr>
        <w:t>.</w:t>
      </w:r>
      <w:r w:rsidR="009F7FDC" w:rsidRPr="006B21F1">
        <w:rPr>
          <w:rFonts w:ascii="GHEA Grapalat" w:hAnsi="GHEA Grapalat"/>
          <w:b/>
          <w:i w:val="0"/>
          <w:sz w:val="22"/>
          <w:szCs w:val="22"/>
          <w:lang w:val="af-ZA"/>
        </w:rPr>
        <w:t>0</w:t>
      </w:r>
      <w:r w:rsidRPr="006B21F1">
        <w:rPr>
          <w:rFonts w:ascii="GHEA Grapalat" w:hAnsi="GHEA Grapalat"/>
          <w:b/>
          <w:i w:val="0"/>
          <w:sz w:val="22"/>
          <w:szCs w:val="22"/>
          <w:lang w:val="af-ZA"/>
        </w:rPr>
        <w:t>0-ին։</w:t>
      </w:r>
    </w:p>
    <w:p w14:paraId="14885AD1" w14:textId="77777777" w:rsidR="004E60C0" w:rsidRPr="00582406" w:rsidRDefault="004E60C0" w:rsidP="004E60C0">
      <w:pPr>
        <w:ind w:firstLine="720"/>
        <w:jc w:val="both"/>
        <w:rPr>
          <w:rFonts w:ascii="GHEA Grapalat" w:hAnsi="GHEA Grapalat"/>
          <w:sz w:val="22"/>
          <w:szCs w:val="20"/>
          <w:lang w:val="hy-AM"/>
        </w:rPr>
      </w:pPr>
      <w:r w:rsidRPr="006B21F1">
        <w:rPr>
          <w:rFonts w:ascii="GHEA Grapalat" w:hAnsi="GHEA Grapalat"/>
          <w:sz w:val="22"/>
          <w:szCs w:val="20"/>
          <w:lang w:val="af-ZA"/>
        </w:rPr>
        <w:t>Սույն ընթացակարգի վերաբերյալ բողոք</w:t>
      </w:r>
      <w:r w:rsidRPr="006B21F1">
        <w:rPr>
          <w:rFonts w:ascii="GHEA Grapalat" w:hAnsi="GHEA Grapalat"/>
          <w:sz w:val="22"/>
          <w:szCs w:val="20"/>
          <w:lang w:val="hy-AM"/>
        </w:rPr>
        <w:t xml:space="preserve">արկումն իրականացվում է </w:t>
      </w:r>
      <w:r w:rsidRPr="006B21F1">
        <w:rPr>
          <w:rFonts w:ascii="GHEA Grapalat" w:hAnsi="GHEA Grapalat"/>
          <w:sz w:val="18"/>
          <w:szCs w:val="16"/>
          <w:lang w:val="af-ZA"/>
        </w:rPr>
        <w:t xml:space="preserve"> </w:t>
      </w:r>
      <w:r w:rsidRPr="006B21F1">
        <w:rPr>
          <w:rFonts w:ascii="GHEA Grapalat" w:hAnsi="GHEA Grapalat"/>
          <w:sz w:val="22"/>
          <w:szCs w:val="20"/>
          <w:lang w:val="af-ZA"/>
        </w:rPr>
        <w:t>«</w:t>
      </w:r>
      <w:r w:rsidRPr="006B21F1">
        <w:rPr>
          <w:rFonts w:ascii="GHEA Grapalat" w:hAnsi="GHEA Grapalat"/>
          <w:sz w:val="22"/>
          <w:szCs w:val="20"/>
          <w:lang w:val="hy-AM"/>
        </w:rPr>
        <w:t>Գնումների</w:t>
      </w:r>
      <w:r w:rsidRPr="006B21F1">
        <w:rPr>
          <w:rFonts w:ascii="GHEA Grapalat" w:hAnsi="GHEA Grapalat"/>
          <w:sz w:val="22"/>
          <w:szCs w:val="20"/>
          <w:lang w:val="af-ZA"/>
        </w:rPr>
        <w:t xml:space="preserve"> </w:t>
      </w:r>
      <w:r w:rsidRPr="006B21F1">
        <w:rPr>
          <w:rFonts w:ascii="GHEA Grapalat" w:hAnsi="GHEA Grapalat"/>
          <w:sz w:val="22"/>
          <w:szCs w:val="20"/>
          <w:lang w:val="hy-AM"/>
        </w:rPr>
        <w:t>մասին</w:t>
      </w:r>
      <w:r w:rsidRPr="006B21F1">
        <w:rPr>
          <w:rFonts w:ascii="GHEA Grapalat" w:hAnsi="GHEA Grapalat"/>
          <w:sz w:val="22"/>
          <w:szCs w:val="20"/>
          <w:lang w:val="af-ZA"/>
        </w:rPr>
        <w:t>»</w:t>
      </w:r>
      <w:r w:rsidRPr="006B21F1">
        <w:rPr>
          <w:rFonts w:ascii="GHEA Grapalat" w:hAnsi="GHEA Grapalat"/>
          <w:sz w:val="22"/>
          <w:szCs w:val="20"/>
          <w:lang w:val="hy-AM"/>
        </w:rPr>
        <w:t xml:space="preserve"> ՀՀ</w:t>
      </w:r>
      <w:r w:rsidRPr="006B21F1">
        <w:rPr>
          <w:rFonts w:ascii="GHEA Grapalat" w:hAnsi="GHEA Grapalat"/>
          <w:sz w:val="22"/>
          <w:szCs w:val="20"/>
          <w:lang w:val="af-ZA"/>
        </w:rPr>
        <w:t xml:space="preserve"> </w:t>
      </w:r>
      <w:r w:rsidRPr="006B21F1">
        <w:rPr>
          <w:rFonts w:ascii="GHEA Grapalat" w:hAnsi="GHEA Grapalat"/>
          <w:sz w:val="22"/>
          <w:szCs w:val="20"/>
          <w:lang w:val="hy-AM"/>
        </w:rPr>
        <w:t>օրենքով</w:t>
      </w:r>
      <w:r w:rsidRPr="006B21F1">
        <w:rPr>
          <w:rFonts w:ascii="GHEA Grapalat" w:hAnsi="GHEA Grapalat"/>
          <w:sz w:val="22"/>
          <w:szCs w:val="20"/>
          <w:lang w:val="af-ZA"/>
        </w:rPr>
        <w:t xml:space="preserve"> </w:t>
      </w:r>
      <w:r w:rsidRPr="006B21F1">
        <w:rPr>
          <w:rFonts w:ascii="GHEA Grapalat" w:hAnsi="GHEA Grapalat"/>
          <w:sz w:val="22"/>
          <w:szCs w:val="20"/>
          <w:lang w:val="hy-AM"/>
        </w:rPr>
        <w:t>և</w:t>
      </w:r>
      <w:r w:rsidRPr="006B21F1">
        <w:rPr>
          <w:rFonts w:ascii="GHEA Grapalat" w:hAnsi="GHEA Grapalat"/>
          <w:sz w:val="22"/>
          <w:szCs w:val="20"/>
          <w:lang w:val="af-ZA"/>
        </w:rPr>
        <w:t xml:space="preserve"> </w:t>
      </w:r>
      <w:r w:rsidRPr="006B21F1">
        <w:rPr>
          <w:rFonts w:ascii="GHEA Grapalat" w:hAnsi="GHEA Grapalat"/>
          <w:sz w:val="22"/>
          <w:szCs w:val="20"/>
          <w:lang w:val="hy-AM"/>
        </w:rPr>
        <w:t>ՀՀ քաղաքացիական դատավարության օրենսգրքով</w:t>
      </w:r>
      <w:r w:rsidRPr="00582406">
        <w:rPr>
          <w:rFonts w:ascii="GHEA Grapalat" w:hAnsi="GHEA Grapalat"/>
          <w:sz w:val="22"/>
          <w:szCs w:val="20"/>
          <w:lang w:val="hy-AM"/>
        </w:rPr>
        <w:t xml:space="preserve"> սահմանված կարգով։</w:t>
      </w:r>
    </w:p>
    <w:p w14:paraId="4E10D1BD" w14:textId="77777777" w:rsidR="004E60C0" w:rsidRPr="006D2E03" w:rsidRDefault="004E60C0" w:rsidP="004E60C0">
      <w:pPr>
        <w:pStyle w:val="BodyTextIndent"/>
        <w:spacing w:line="240" w:lineRule="auto"/>
        <w:rPr>
          <w:rFonts w:ascii="GHEA Grapalat" w:hAnsi="GHEA Grapalat"/>
          <w:i w:val="0"/>
          <w:lang w:val="hy-AM"/>
        </w:rPr>
      </w:pPr>
    </w:p>
    <w:p w14:paraId="764B1EA1" w14:textId="76549378" w:rsidR="004E60C0" w:rsidRPr="003E4E74" w:rsidRDefault="004E60C0" w:rsidP="004E60C0">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sidR="00566E65">
        <w:rPr>
          <w:rFonts w:ascii="GHEA Grapalat" w:hAnsi="GHEA Grapalat"/>
          <w:i w:val="0"/>
          <w:sz w:val="22"/>
          <w:szCs w:val="22"/>
          <w:lang w:val="af-ZA"/>
        </w:rPr>
        <w:t>գնահատող հանձնաժողովի քարտուղար</w:t>
      </w:r>
      <w:r w:rsidRPr="003E4E74">
        <w:rPr>
          <w:rFonts w:ascii="GHEA Grapalat" w:hAnsi="GHEA Grapalat"/>
          <w:i w:val="0"/>
          <w:sz w:val="22"/>
          <w:szCs w:val="22"/>
          <w:lang w:val="af-ZA"/>
        </w:rPr>
        <w:t xml:space="preserve"> </w:t>
      </w:r>
      <w:r w:rsidR="0009775E" w:rsidRPr="0009775E">
        <w:rPr>
          <w:rFonts w:ascii="GHEA Grapalat" w:hAnsi="GHEA Grapalat"/>
          <w:i w:val="0"/>
          <w:sz w:val="22"/>
          <w:szCs w:val="22"/>
          <w:lang w:val="af-ZA"/>
        </w:rPr>
        <w:t>Ն</w:t>
      </w:r>
      <w:r w:rsidR="0009775E" w:rsidRPr="0009775E">
        <w:rPr>
          <w:rFonts w:ascii="Cambria Math" w:hAnsi="Cambria Math" w:cs="Cambria Math"/>
          <w:i w:val="0"/>
          <w:sz w:val="22"/>
          <w:szCs w:val="22"/>
          <w:lang w:val="af-ZA"/>
        </w:rPr>
        <w:t>․</w:t>
      </w:r>
      <w:r w:rsidR="0009775E" w:rsidRPr="0009775E">
        <w:rPr>
          <w:rFonts w:ascii="GHEA Grapalat" w:hAnsi="GHEA Grapalat"/>
          <w:i w:val="0"/>
          <w:sz w:val="22"/>
          <w:szCs w:val="22"/>
          <w:lang w:val="af-ZA"/>
        </w:rPr>
        <w:t xml:space="preserve"> Աբր</w:t>
      </w:r>
      <w:r w:rsidR="0009775E">
        <w:rPr>
          <w:rFonts w:ascii="GHEA Grapalat" w:hAnsi="GHEA Grapalat"/>
          <w:i w:val="0"/>
          <w:sz w:val="22"/>
          <w:szCs w:val="22"/>
          <w:lang w:val="hy-AM"/>
        </w:rPr>
        <w:t>ա</w:t>
      </w:r>
      <w:r w:rsidR="0009775E" w:rsidRPr="0009775E">
        <w:rPr>
          <w:rFonts w:ascii="GHEA Grapalat" w:hAnsi="GHEA Grapalat"/>
          <w:i w:val="0"/>
          <w:sz w:val="22"/>
          <w:szCs w:val="22"/>
          <w:lang w:val="af-ZA"/>
        </w:rPr>
        <w:t>համյանին</w:t>
      </w:r>
      <w:r w:rsidR="004471F4" w:rsidRPr="0009775E">
        <w:rPr>
          <w:rFonts w:ascii="GHEA Grapalat" w:hAnsi="GHEA Grapalat"/>
          <w:i w:val="0"/>
          <w:sz w:val="22"/>
          <w:szCs w:val="22"/>
          <w:lang w:val="af-ZA"/>
        </w:rPr>
        <w:t>։</w:t>
      </w:r>
      <w:r w:rsidRPr="003E4E74">
        <w:rPr>
          <w:rFonts w:ascii="GHEA Grapalat" w:hAnsi="GHEA Grapalat"/>
          <w:i w:val="0"/>
          <w:sz w:val="22"/>
          <w:szCs w:val="22"/>
          <w:lang w:val="af-ZA"/>
        </w:rPr>
        <w:t xml:space="preserve"> </w:t>
      </w:r>
    </w:p>
    <w:p w14:paraId="4B0BFF5F" w14:textId="77777777" w:rsidR="00D12DF9" w:rsidRDefault="00D12DF9" w:rsidP="004E60C0">
      <w:pPr>
        <w:pStyle w:val="BodyTextIndent"/>
        <w:spacing w:line="240" w:lineRule="auto"/>
        <w:rPr>
          <w:rFonts w:ascii="GHEA Grapalat" w:hAnsi="GHEA Grapalat"/>
          <w:i w:val="0"/>
          <w:sz w:val="22"/>
          <w:szCs w:val="22"/>
          <w:lang w:val="af-ZA"/>
        </w:rPr>
      </w:pPr>
    </w:p>
    <w:p w14:paraId="3AE2FC47" w14:textId="54F16066" w:rsidR="004E60C0" w:rsidRPr="003E4E74" w:rsidRDefault="00D12DF9" w:rsidP="004E60C0">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w:t>
      </w:r>
      <w:r w:rsidR="004471F4">
        <w:rPr>
          <w:rFonts w:ascii="GHEA Grapalat" w:hAnsi="GHEA Grapalat"/>
          <w:i w:val="0"/>
          <w:sz w:val="22"/>
          <w:szCs w:val="22"/>
          <w:lang w:val="af-ZA"/>
        </w:rPr>
        <w:t>եռ</w:t>
      </w:r>
      <w:r w:rsidR="004E60C0" w:rsidRPr="003E4E74">
        <w:rPr>
          <w:rFonts w:ascii="GHEA Grapalat" w:hAnsi="GHEA Grapalat"/>
          <w:i w:val="0"/>
          <w:sz w:val="22"/>
          <w:szCs w:val="22"/>
          <w:lang w:val="af-ZA"/>
        </w:rPr>
        <w:t>ախոս</w:t>
      </w:r>
      <w:r>
        <w:rPr>
          <w:rFonts w:ascii="GHEA Grapalat" w:hAnsi="GHEA Grapalat"/>
          <w:i w:val="0"/>
          <w:sz w:val="22"/>
          <w:szCs w:val="22"/>
          <w:lang w:val="af-ZA"/>
        </w:rPr>
        <w:t>`</w:t>
      </w:r>
      <w:r w:rsidR="004E60C0" w:rsidRPr="003E4E74">
        <w:rPr>
          <w:rFonts w:ascii="GHEA Grapalat" w:hAnsi="GHEA Grapalat"/>
          <w:i w:val="0"/>
          <w:sz w:val="22"/>
          <w:szCs w:val="22"/>
          <w:lang w:val="af-ZA"/>
        </w:rPr>
        <w:t xml:space="preserve"> 010 54 39 80, </w:t>
      </w:r>
    </w:p>
    <w:p w14:paraId="30F4F7F3" w14:textId="48E6481D" w:rsidR="004E60C0" w:rsidRPr="003E4E74" w:rsidRDefault="004E60C0" w:rsidP="004E60C0">
      <w:pPr>
        <w:pStyle w:val="BodyTextIndent"/>
        <w:spacing w:line="240" w:lineRule="auto"/>
        <w:jc w:val="left"/>
        <w:rPr>
          <w:rFonts w:ascii="GHEA Grapalat" w:hAnsi="GHEA Grapalat"/>
          <w:i w:val="0"/>
          <w:sz w:val="22"/>
          <w:szCs w:val="22"/>
          <w:lang w:val="af-ZA"/>
        </w:rPr>
      </w:pPr>
      <w:r w:rsidRPr="003E4E74">
        <w:rPr>
          <w:rFonts w:ascii="GHEA Grapalat" w:hAnsi="GHEA Grapalat"/>
          <w:i w:val="0"/>
          <w:sz w:val="22"/>
          <w:szCs w:val="22"/>
          <w:lang w:val="af-ZA"/>
        </w:rPr>
        <w:t>Էլ. Փոստ</w:t>
      </w:r>
      <w:r w:rsidR="00D12DF9">
        <w:rPr>
          <w:rFonts w:ascii="GHEA Grapalat" w:hAnsi="GHEA Grapalat"/>
          <w:i w:val="0"/>
          <w:sz w:val="22"/>
          <w:szCs w:val="22"/>
          <w:lang w:val="af-ZA"/>
        </w:rPr>
        <w:t>`</w:t>
      </w:r>
      <w:r w:rsidR="00D12DF9">
        <w:rPr>
          <w:rFonts w:asciiTheme="minorHAnsi" w:hAnsiTheme="minorHAnsi"/>
          <w:lang w:val="hy-AM"/>
        </w:rPr>
        <w:t xml:space="preserve"> </w:t>
      </w:r>
      <w:hyperlink r:id="rId8" w:history="1">
        <w:r w:rsidR="0024542F" w:rsidRPr="009A4E55">
          <w:rPr>
            <w:rStyle w:val="Hyperlink"/>
            <w:rFonts w:ascii="GHEA Grapalat" w:hAnsi="GHEA Grapalat"/>
            <w:lang w:val="hy-AM"/>
          </w:rPr>
          <w:t>narine</w:t>
        </w:r>
        <w:r w:rsidR="0024542F" w:rsidRPr="009A4E55">
          <w:rPr>
            <w:rStyle w:val="Hyperlink"/>
            <w:rFonts w:ascii="GHEA Grapalat" w:hAnsi="GHEA Grapalat"/>
            <w:lang w:val="af-ZA"/>
          </w:rPr>
          <w:t>.abrahamyan@yerevan.am</w:t>
        </w:r>
      </w:hyperlink>
    </w:p>
    <w:p w14:paraId="40D8FC0B" w14:textId="77A445A8" w:rsidR="004E60C0" w:rsidRPr="003E4E74" w:rsidRDefault="004E60C0" w:rsidP="004E60C0">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sidR="00D12DF9">
        <w:rPr>
          <w:rFonts w:ascii="GHEA Grapalat" w:hAnsi="GHEA Grapalat"/>
          <w:sz w:val="22"/>
          <w:szCs w:val="22"/>
          <w:lang w:val="af-ZA"/>
        </w:rPr>
        <w:t>`</w:t>
      </w:r>
      <w:r w:rsidRPr="003E4E74">
        <w:rPr>
          <w:rFonts w:ascii="GHEA Grapalat" w:hAnsi="GHEA Grapalat"/>
          <w:sz w:val="22"/>
          <w:szCs w:val="22"/>
          <w:lang w:val="af-ZA"/>
        </w:rPr>
        <w:t xml:space="preserve">  &lt;&lt;Երքաղլույս&gt;&gt; ՓԲԸ</w:t>
      </w:r>
    </w:p>
    <w:p w14:paraId="5F4A18DF" w14:textId="77777777" w:rsidR="004E60C0" w:rsidRPr="00A71D81" w:rsidRDefault="004E60C0" w:rsidP="004E60C0">
      <w:pPr>
        <w:pStyle w:val="BodyTextIndent3"/>
        <w:spacing w:after="240" w:line="240" w:lineRule="auto"/>
        <w:ind w:firstLine="709"/>
        <w:rPr>
          <w:rFonts w:ascii="GHEA Grapalat" w:hAnsi="GHEA Grapalat" w:cs="Sylfaen"/>
          <w:b/>
          <w:lang w:val="es-ES"/>
        </w:rPr>
      </w:pPr>
    </w:p>
    <w:p w14:paraId="38A90BE9" w14:textId="77777777" w:rsidR="004E60C0" w:rsidRPr="00A71D81" w:rsidRDefault="004E60C0" w:rsidP="004E60C0">
      <w:pPr>
        <w:pStyle w:val="BodyTextIndent"/>
        <w:spacing w:line="240" w:lineRule="auto"/>
        <w:ind w:left="1404"/>
        <w:rPr>
          <w:rFonts w:ascii="GHEA Grapalat" w:hAnsi="GHEA Grapalat"/>
          <w:i w:val="0"/>
          <w:lang w:val="af-ZA"/>
        </w:rPr>
      </w:pPr>
    </w:p>
    <w:p w14:paraId="483ACEDF" w14:textId="77777777" w:rsidR="004E60C0" w:rsidRPr="00A71D81" w:rsidRDefault="004E60C0" w:rsidP="004E60C0">
      <w:pPr>
        <w:pStyle w:val="BodyText"/>
        <w:ind w:right="-7" w:firstLine="567"/>
        <w:jc w:val="right"/>
        <w:rPr>
          <w:rFonts w:ascii="GHEA Grapalat" w:hAnsi="GHEA Grapalat" w:cs="Sylfaen"/>
          <w:i/>
          <w:sz w:val="22"/>
          <w:lang w:val="af-ZA"/>
        </w:rPr>
      </w:pPr>
    </w:p>
    <w:p w14:paraId="131F2A10" w14:textId="77777777" w:rsidR="004E60C0" w:rsidRPr="00A71D81" w:rsidRDefault="004E60C0" w:rsidP="004E60C0">
      <w:pPr>
        <w:pStyle w:val="BodyText"/>
        <w:ind w:right="-7" w:firstLine="567"/>
        <w:jc w:val="right"/>
        <w:rPr>
          <w:rFonts w:ascii="GHEA Grapalat" w:hAnsi="GHEA Grapalat" w:cs="Sylfaen"/>
          <w:i/>
          <w:sz w:val="22"/>
          <w:lang w:val="af-ZA"/>
        </w:rPr>
      </w:pPr>
    </w:p>
    <w:p w14:paraId="2D9D749E" w14:textId="77777777" w:rsidR="004E60C0" w:rsidRPr="00A71D81" w:rsidRDefault="004E60C0" w:rsidP="004E60C0">
      <w:pPr>
        <w:pStyle w:val="BodyText"/>
        <w:ind w:right="-7" w:firstLine="567"/>
        <w:jc w:val="right"/>
        <w:rPr>
          <w:rFonts w:ascii="GHEA Grapalat" w:hAnsi="GHEA Grapalat" w:cs="Sylfaen"/>
          <w:i/>
          <w:sz w:val="22"/>
          <w:lang w:val="af-ZA"/>
        </w:rPr>
      </w:pPr>
    </w:p>
    <w:p w14:paraId="0C8F8BD9" w14:textId="77777777" w:rsidR="004E60C0" w:rsidRPr="00A71D81" w:rsidRDefault="004E60C0" w:rsidP="004E60C0">
      <w:pPr>
        <w:pStyle w:val="BodyText"/>
        <w:ind w:right="-7" w:firstLine="567"/>
        <w:jc w:val="right"/>
        <w:rPr>
          <w:rFonts w:ascii="GHEA Grapalat" w:hAnsi="GHEA Grapalat" w:cs="Sylfaen"/>
          <w:i/>
          <w:sz w:val="22"/>
          <w:lang w:val="af-ZA"/>
        </w:rPr>
      </w:pPr>
    </w:p>
    <w:p w14:paraId="6C22F6FB" w14:textId="3AC03FEB" w:rsidR="004E60C0" w:rsidRDefault="004E60C0" w:rsidP="00D9460A">
      <w:pPr>
        <w:pStyle w:val="BodyText"/>
        <w:ind w:right="-7"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14:paraId="1469E6A2" w14:textId="77777777" w:rsidR="004E60C0" w:rsidRPr="00461430" w:rsidRDefault="004E60C0" w:rsidP="00461430">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lastRenderedPageBreak/>
        <w:t>Հաստատված է</w:t>
      </w:r>
    </w:p>
    <w:p w14:paraId="3DC19A9C" w14:textId="0E16C2E2" w:rsidR="004E60C0" w:rsidRPr="00461430" w:rsidRDefault="004E60C0" w:rsidP="00461430">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ԵՔԼ-ԳՀԱՊՁԲ-</w:t>
      </w:r>
      <w:r w:rsidR="0000586B">
        <w:rPr>
          <w:rFonts w:ascii="GHEA Grapalat" w:hAnsi="GHEA Grapalat" w:cs="Sylfaen"/>
          <w:i/>
          <w:sz w:val="22"/>
          <w:lang w:val="af-ZA"/>
        </w:rPr>
        <w:t>25/1</w:t>
      </w:r>
      <w:r w:rsidRPr="00461430">
        <w:rPr>
          <w:rFonts w:ascii="GHEA Grapalat" w:hAnsi="GHEA Grapalat" w:cs="Sylfaen"/>
          <w:i/>
          <w:sz w:val="22"/>
          <w:lang w:val="af-ZA"/>
        </w:rPr>
        <w:t xml:space="preserve">  ծածկագրով </w:t>
      </w:r>
    </w:p>
    <w:p w14:paraId="475530A2" w14:textId="77777777" w:rsidR="004E60C0" w:rsidRPr="00461430" w:rsidRDefault="004E60C0" w:rsidP="00461430">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գնանշման հարցման</w:t>
      </w:r>
      <w:r w:rsidRPr="00461430">
        <w:rPr>
          <w:rFonts w:ascii="GHEA Grapalat" w:hAnsi="GHEA Grapalat"/>
          <w:i/>
          <w:sz w:val="22"/>
          <w:szCs w:val="20"/>
          <w:lang w:val="af-ZA"/>
        </w:rPr>
        <w:t xml:space="preserve"> </w:t>
      </w:r>
      <w:r w:rsidRPr="00461430">
        <w:rPr>
          <w:rFonts w:ascii="GHEA Grapalat" w:hAnsi="GHEA Grapalat" w:cs="Sylfaen"/>
          <w:i/>
          <w:sz w:val="22"/>
          <w:lang w:val="af-ZA"/>
        </w:rPr>
        <w:t>գնահատող հանձնաժողովի</w:t>
      </w:r>
    </w:p>
    <w:p w14:paraId="2A378827" w14:textId="4E557CCA" w:rsidR="004E60C0" w:rsidRPr="00461430" w:rsidRDefault="005409B5" w:rsidP="00461430">
      <w:pPr>
        <w:pStyle w:val="BodyText"/>
        <w:spacing w:after="0"/>
        <w:ind w:firstLine="567"/>
        <w:jc w:val="right"/>
        <w:rPr>
          <w:rFonts w:ascii="GHEA Grapalat" w:hAnsi="GHEA Grapalat"/>
          <w:i/>
          <w:sz w:val="22"/>
          <w:szCs w:val="20"/>
          <w:lang w:val="af-ZA"/>
        </w:rPr>
      </w:pPr>
      <w:r>
        <w:rPr>
          <w:rFonts w:ascii="GHEA Grapalat" w:hAnsi="GHEA Grapalat"/>
          <w:i/>
          <w:sz w:val="22"/>
          <w:szCs w:val="20"/>
          <w:lang w:val="af-ZA"/>
        </w:rPr>
        <w:t>2024</w:t>
      </w:r>
      <w:r w:rsidR="004E60C0" w:rsidRPr="00461430">
        <w:rPr>
          <w:rFonts w:ascii="GHEA Grapalat" w:hAnsi="GHEA Grapalat"/>
          <w:i/>
          <w:sz w:val="22"/>
          <w:szCs w:val="20"/>
          <w:lang w:val="af-ZA"/>
        </w:rPr>
        <w:t>թ</w:t>
      </w:r>
      <w:r w:rsidR="004E60C0" w:rsidRPr="006B21F1">
        <w:rPr>
          <w:rFonts w:ascii="GHEA Grapalat" w:hAnsi="GHEA Grapalat"/>
          <w:i/>
          <w:sz w:val="22"/>
          <w:szCs w:val="20"/>
          <w:lang w:val="af-ZA"/>
        </w:rPr>
        <w:t xml:space="preserve">.  </w:t>
      </w:r>
      <w:r w:rsidR="00D9460A" w:rsidRPr="006B21F1">
        <w:rPr>
          <w:rFonts w:ascii="GHEA Grapalat" w:hAnsi="GHEA Grapalat"/>
          <w:i/>
          <w:sz w:val="22"/>
          <w:szCs w:val="20"/>
          <w:lang w:val="hy-AM"/>
        </w:rPr>
        <w:t>նոյ</w:t>
      </w:r>
      <w:r w:rsidR="00A96794" w:rsidRPr="006B21F1">
        <w:rPr>
          <w:rFonts w:ascii="GHEA Grapalat" w:hAnsi="GHEA Grapalat"/>
          <w:i/>
          <w:sz w:val="22"/>
          <w:szCs w:val="20"/>
        </w:rPr>
        <w:t>եմբերի</w:t>
      </w:r>
      <w:r w:rsidR="00A96794" w:rsidRPr="006B21F1">
        <w:rPr>
          <w:rFonts w:ascii="GHEA Grapalat" w:hAnsi="GHEA Grapalat"/>
          <w:i/>
          <w:sz w:val="22"/>
          <w:szCs w:val="20"/>
          <w:lang w:val="af-ZA"/>
        </w:rPr>
        <w:t xml:space="preserve"> </w:t>
      </w:r>
      <w:r w:rsidR="00B5739B" w:rsidRPr="006B21F1">
        <w:rPr>
          <w:rFonts w:ascii="GHEA Grapalat" w:hAnsi="GHEA Grapalat"/>
          <w:i/>
          <w:sz w:val="22"/>
          <w:szCs w:val="20"/>
          <w:lang w:val="hy-AM"/>
        </w:rPr>
        <w:t>14</w:t>
      </w:r>
      <w:r w:rsidR="004E60C0" w:rsidRPr="006B21F1">
        <w:rPr>
          <w:rFonts w:ascii="GHEA Grapalat" w:hAnsi="GHEA Grapalat"/>
          <w:i/>
          <w:sz w:val="22"/>
          <w:szCs w:val="20"/>
          <w:lang w:val="af-ZA"/>
        </w:rPr>
        <w:t>-ի</w:t>
      </w:r>
      <w:r w:rsidR="004E60C0" w:rsidRPr="00461430">
        <w:rPr>
          <w:rFonts w:ascii="GHEA Grapalat" w:hAnsi="GHEA Grapalat"/>
          <w:i/>
          <w:sz w:val="22"/>
          <w:szCs w:val="20"/>
          <w:lang w:val="af-ZA"/>
        </w:rPr>
        <w:t xml:space="preserve">  որոշմամբ</w:t>
      </w:r>
    </w:p>
    <w:p w14:paraId="2F6EF6B8" w14:textId="77777777" w:rsidR="004E60C0" w:rsidRPr="00F24079" w:rsidRDefault="004E60C0" w:rsidP="00461430">
      <w:pPr>
        <w:pStyle w:val="BodyText"/>
        <w:spacing w:after="0"/>
        <w:ind w:right="-7" w:firstLine="567"/>
        <w:jc w:val="right"/>
        <w:rPr>
          <w:rFonts w:ascii="GHEA Grapalat" w:hAnsi="GHEA Grapalat"/>
          <w:i/>
          <w:lang w:val="af-ZA"/>
        </w:rPr>
      </w:pPr>
      <w:r w:rsidRPr="00461430">
        <w:rPr>
          <w:rFonts w:ascii="GHEA Grapalat" w:hAnsi="GHEA Grapalat" w:cs="Sylfaen"/>
          <w:i/>
        </w:rPr>
        <w:t>Արձանագրություն</w:t>
      </w:r>
      <w:r w:rsidRPr="00461430">
        <w:rPr>
          <w:rFonts w:ascii="GHEA Grapalat" w:hAnsi="GHEA Grapalat" w:cs="Sylfaen"/>
          <w:i/>
          <w:lang w:val="af-ZA"/>
        </w:rPr>
        <w:t xml:space="preserve"> </w:t>
      </w:r>
      <w:r w:rsidRPr="00461430">
        <w:rPr>
          <w:rFonts w:ascii="GHEA Grapalat" w:hAnsi="GHEA Grapalat" w:cs="Sylfaen"/>
          <w:i/>
        </w:rPr>
        <w:t>թիվ</w:t>
      </w:r>
      <w:r w:rsidRPr="00461430">
        <w:rPr>
          <w:rFonts w:ascii="GHEA Grapalat" w:hAnsi="GHEA Grapalat" w:cs="Sylfaen"/>
          <w:i/>
          <w:lang w:val="af-ZA"/>
        </w:rPr>
        <w:t xml:space="preserve"> 1, </w:t>
      </w:r>
      <w:r w:rsidRPr="00461430">
        <w:rPr>
          <w:rFonts w:ascii="GHEA Grapalat" w:hAnsi="GHEA Grapalat" w:cs="Sylfaen"/>
          <w:i/>
        </w:rPr>
        <w:t>կետ</w:t>
      </w:r>
      <w:r w:rsidRPr="00F24079">
        <w:rPr>
          <w:rFonts w:ascii="GHEA Grapalat" w:hAnsi="GHEA Grapalat" w:cs="Sylfaen"/>
          <w:i/>
          <w:lang w:val="af-ZA"/>
        </w:rPr>
        <w:t xml:space="preserve"> 3 </w:t>
      </w:r>
    </w:p>
    <w:p w14:paraId="4EFBAD4F" w14:textId="77777777" w:rsidR="004E60C0" w:rsidRPr="00795C6A" w:rsidRDefault="004E60C0" w:rsidP="004E60C0">
      <w:pPr>
        <w:pStyle w:val="BodyText"/>
        <w:ind w:right="-7" w:firstLine="567"/>
        <w:jc w:val="center"/>
        <w:rPr>
          <w:rFonts w:ascii="GHEA Grapalat" w:hAnsi="GHEA Grapalat"/>
          <w:lang w:val="af-ZA"/>
        </w:rPr>
      </w:pPr>
    </w:p>
    <w:p w14:paraId="28349FF2" w14:textId="77777777" w:rsidR="004E60C0" w:rsidRPr="00795C6A" w:rsidRDefault="004E60C0" w:rsidP="004E60C0">
      <w:pPr>
        <w:pStyle w:val="BodyText"/>
        <w:ind w:right="-7" w:firstLine="567"/>
        <w:jc w:val="center"/>
        <w:rPr>
          <w:rFonts w:ascii="GHEA Grapalat" w:hAnsi="GHEA Grapalat"/>
          <w:lang w:val="af-ZA"/>
        </w:rPr>
      </w:pPr>
    </w:p>
    <w:p w14:paraId="05E8BE24" w14:textId="77777777" w:rsidR="004E60C0" w:rsidRPr="00795C6A" w:rsidRDefault="004E60C0" w:rsidP="004E60C0">
      <w:pPr>
        <w:pStyle w:val="BodyText"/>
        <w:ind w:right="-7" w:firstLine="567"/>
        <w:jc w:val="center"/>
        <w:rPr>
          <w:rFonts w:ascii="GHEA Grapalat" w:hAnsi="GHEA Grapalat"/>
          <w:lang w:val="af-ZA"/>
        </w:rPr>
      </w:pPr>
    </w:p>
    <w:p w14:paraId="4CD31989" w14:textId="77777777" w:rsidR="004E60C0" w:rsidRPr="00795C6A" w:rsidRDefault="004E60C0" w:rsidP="004E60C0">
      <w:pPr>
        <w:pStyle w:val="BodyText"/>
        <w:ind w:right="-7" w:firstLine="567"/>
        <w:jc w:val="center"/>
        <w:rPr>
          <w:rFonts w:ascii="GHEA Grapalat" w:hAnsi="GHEA Grapalat"/>
          <w:lang w:val="af-ZA"/>
        </w:rPr>
      </w:pPr>
    </w:p>
    <w:p w14:paraId="598767EC" w14:textId="77777777" w:rsidR="004E60C0" w:rsidRPr="00795C6A" w:rsidRDefault="004E60C0" w:rsidP="004E60C0">
      <w:pPr>
        <w:pStyle w:val="BodyText"/>
        <w:ind w:right="-7" w:firstLine="567"/>
        <w:jc w:val="center"/>
        <w:rPr>
          <w:rFonts w:ascii="GHEA Grapalat" w:hAnsi="GHEA Grapalat"/>
          <w:lang w:val="af-ZA"/>
        </w:rPr>
      </w:pPr>
    </w:p>
    <w:p w14:paraId="3AAAA9B1" w14:textId="77777777" w:rsidR="004E60C0" w:rsidRPr="002C27A5" w:rsidRDefault="004E60C0" w:rsidP="004E60C0">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403CC6CA" w14:textId="77777777" w:rsidR="004E60C0" w:rsidRPr="00AE2768" w:rsidRDefault="004E60C0" w:rsidP="004E60C0">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76A304E7" w14:textId="77777777" w:rsidR="004E60C0" w:rsidRPr="00AE2768" w:rsidRDefault="004E60C0" w:rsidP="004E60C0">
      <w:pPr>
        <w:pStyle w:val="BodyText"/>
        <w:ind w:right="-7" w:firstLine="567"/>
        <w:jc w:val="center"/>
        <w:rPr>
          <w:rFonts w:ascii="GHEA Grapalat" w:hAnsi="GHEA Grapalat"/>
          <w:lang w:val="af-ZA"/>
        </w:rPr>
      </w:pPr>
    </w:p>
    <w:p w14:paraId="670003BB" w14:textId="77777777" w:rsidR="004E60C0" w:rsidRPr="00AE2768" w:rsidRDefault="004E60C0" w:rsidP="004E60C0">
      <w:pPr>
        <w:pStyle w:val="BodyText"/>
        <w:ind w:right="-7" w:firstLine="567"/>
        <w:jc w:val="center"/>
        <w:rPr>
          <w:rFonts w:ascii="GHEA Grapalat" w:hAnsi="GHEA Grapalat"/>
          <w:lang w:val="af-ZA"/>
        </w:rPr>
      </w:pPr>
    </w:p>
    <w:p w14:paraId="069C19D8" w14:textId="77777777" w:rsidR="004E60C0" w:rsidRPr="00AE2768" w:rsidRDefault="004E60C0" w:rsidP="004E60C0">
      <w:pPr>
        <w:pStyle w:val="BodyText"/>
        <w:ind w:right="-7" w:firstLine="567"/>
        <w:jc w:val="center"/>
        <w:rPr>
          <w:rFonts w:ascii="GHEA Grapalat" w:hAnsi="GHEA Grapalat"/>
          <w:lang w:val="af-ZA"/>
        </w:rPr>
      </w:pPr>
    </w:p>
    <w:p w14:paraId="2D981F14" w14:textId="77777777" w:rsidR="004E60C0" w:rsidRPr="00AE2768" w:rsidRDefault="004E60C0" w:rsidP="004E60C0">
      <w:pPr>
        <w:pStyle w:val="BodyText"/>
        <w:ind w:right="-7" w:firstLine="567"/>
        <w:jc w:val="center"/>
        <w:rPr>
          <w:rFonts w:ascii="GHEA Grapalat" w:hAnsi="GHEA Grapalat"/>
          <w:lang w:val="af-ZA"/>
        </w:rPr>
      </w:pPr>
    </w:p>
    <w:p w14:paraId="3FED112A" w14:textId="77777777" w:rsidR="004E60C0" w:rsidRPr="00471E9B" w:rsidRDefault="004E60C0" w:rsidP="004E60C0">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04B85C5E" w14:textId="77777777" w:rsidR="004E60C0" w:rsidRPr="00752623" w:rsidRDefault="004E60C0" w:rsidP="004E60C0">
      <w:pPr>
        <w:pStyle w:val="BodyText"/>
        <w:ind w:right="-7" w:firstLine="567"/>
        <w:jc w:val="center"/>
        <w:rPr>
          <w:rFonts w:ascii="GHEA Grapalat" w:hAnsi="GHEA Grapalat" w:cs="Sylfaen"/>
          <w:lang w:val="af-ZA"/>
        </w:rPr>
      </w:pPr>
    </w:p>
    <w:p w14:paraId="2FBC290A" w14:textId="77777777" w:rsidR="004E60C0" w:rsidRPr="00752623" w:rsidRDefault="004E60C0" w:rsidP="004E60C0">
      <w:pPr>
        <w:pStyle w:val="BodyText"/>
        <w:ind w:right="-7" w:firstLine="567"/>
        <w:jc w:val="center"/>
        <w:rPr>
          <w:rFonts w:ascii="GHEA Grapalat" w:hAnsi="GHEA Grapalat" w:cs="Sylfaen"/>
          <w:lang w:val="af-ZA"/>
        </w:rPr>
      </w:pPr>
    </w:p>
    <w:p w14:paraId="607F2286" w14:textId="0501E2B2" w:rsidR="004E60C0" w:rsidRPr="0047756C" w:rsidRDefault="004E60C0" w:rsidP="004E60C0">
      <w:pPr>
        <w:pStyle w:val="BodyText"/>
        <w:ind w:right="-7" w:firstLine="567"/>
        <w:jc w:val="center"/>
        <w:rPr>
          <w:rFonts w:ascii="GHEA Grapalat" w:hAnsi="GHEA Grapalat" w:cs="Sylfaen"/>
          <w:lang w:val="af-ZA"/>
        </w:rPr>
      </w:pPr>
      <w:r w:rsidRPr="0047756C">
        <w:rPr>
          <w:rFonts w:ascii="GHEA Grapalat" w:hAnsi="GHEA Grapalat" w:cs="Sylfaen"/>
          <w:lang w:val="af-ZA"/>
        </w:rPr>
        <w:t>&lt;&lt;</w:t>
      </w:r>
      <w:r w:rsidR="00670B9E" w:rsidRPr="00FD6120">
        <w:rPr>
          <w:rFonts w:ascii="GHEA Grapalat" w:hAnsi="GHEA Grapalat" w:cs="Sylfaen"/>
        </w:rPr>
        <w:t>ԵՐՔԱՂԼՈՒՅՍ</w:t>
      </w:r>
      <w:r w:rsidRPr="0047756C">
        <w:rPr>
          <w:rFonts w:ascii="GHEA Grapalat" w:hAnsi="GHEA Grapalat" w:cs="Sylfaen"/>
          <w:lang w:val="af-ZA"/>
        </w:rPr>
        <w:t xml:space="preserve">&gt;&gt; </w:t>
      </w:r>
      <w:r w:rsidRPr="00FD6120">
        <w:rPr>
          <w:rFonts w:ascii="GHEA Grapalat" w:hAnsi="GHEA Grapalat" w:cs="Sylfaen"/>
        </w:rPr>
        <w:t>ՓԲԸ</w:t>
      </w:r>
      <w:r w:rsidRPr="0047756C">
        <w:rPr>
          <w:rFonts w:ascii="GHEA Grapalat" w:hAnsi="GHEA Grapalat" w:cs="Sylfaen"/>
          <w:lang w:val="af-ZA"/>
        </w:rPr>
        <w:t>-</w:t>
      </w:r>
      <w:r w:rsidRPr="00752623">
        <w:rPr>
          <w:rFonts w:ascii="GHEA Grapalat" w:hAnsi="GHEA Grapalat" w:cs="Sylfaen"/>
        </w:rPr>
        <w:t>Ի</w:t>
      </w:r>
      <w:r w:rsidRPr="0047756C">
        <w:rPr>
          <w:rFonts w:ascii="GHEA Grapalat" w:hAnsi="GHEA Grapalat" w:cs="Sylfaen"/>
          <w:lang w:val="af-ZA"/>
        </w:rPr>
        <w:t xml:space="preserve"> </w:t>
      </w:r>
      <w:r w:rsidRPr="00752623">
        <w:rPr>
          <w:rFonts w:ascii="GHEA Grapalat" w:hAnsi="GHEA Grapalat" w:cs="Sylfaen"/>
        </w:rPr>
        <w:t>ԿԱՐԻՔՆԵՐԻ</w:t>
      </w:r>
      <w:r w:rsidRPr="0047756C">
        <w:rPr>
          <w:rFonts w:ascii="GHEA Grapalat" w:hAnsi="GHEA Grapalat" w:cs="Sylfaen"/>
          <w:lang w:val="af-ZA"/>
        </w:rPr>
        <w:t xml:space="preserve"> </w:t>
      </w:r>
      <w:r w:rsidRPr="00752623">
        <w:rPr>
          <w:rFonts w:ascii="GHEA Grapalat" w:hAnsi="GHEA Grapalat" w:cs="Sylfaen"/>
        </w:rPr>
        <w:t>ՀԱՄԱՐ</w:t>
      </w:r>
      <w:r w:rsidR="005F33FB">
        <w:rPr>
          <w:rFonts w:ascii="GHEA Grapalat" w:hAnsi="GHEA Grapalat" w:cs="Sylfaen"/>
          <w:lang w:val="af-ZA"/>
        </w:rPr>
        <w:t>`</w:t>
      </w:r>
      <w:r w:rsidRPr="0047756C">
        <w:rPr>
          <w:rFonts w:ascii="GHEA Grapalat" w:hAnsi="GHEA Grapalat" w:cs="Sylfaen"/>
          <w:lang w:val="af-ZA"/>
        </w:rPr>
        <w:t xml:space="preserve"> </w:t>
      </w:r>
      <w:r w:rsidR="00D9460A">
        <w:rPr>
          <w:rFonts w:ascii="GHEA Grapalat" w:hAnsi="GHEA Grapalat" w:cs="Sylfaen"/>
          <w:lang w:val="hy-AM"/>
        </w:rPr>
        <w:t xml:space="preserve">ՇԻՆԱՆՅՈՒԹԵՐԻ ԵՎ </w:t>
      </w:r>
      <w:r w:rsidR="00F1750D" w:rsidRPr="00293F68">
        <w:rPr>
          <w:rFonts w:ascii="GHEA Grapalat" w:hAnsi="GHEA Grapalat"/>
          <w:lang w:val="af-ZA"/>
        </w:rPr>
        <w:t>ԷԼԵԿՏՐԱՏԵԽՆԻԿԱԿԱՆ ԱՊՐԱՆՔՆԵՐԻ</w:t>
      </w:r>
      <w:r w:rsidR="001A6E2C">
        <w:rPr>
          <w:rFonts w:ascii="GHEA Grapalat" w:hAnsi="GHEA Grapalat"/>
          <w:sz w:val="22"/>
          <w:szCs w:val="22"/>
          <w:lang w:val="af-ZA"/>
        </w:rPr>
        <w:t xml:space="preserve"> </w:t>
      </w:r>
      <w:r w:rsidR="000C4503">
        <w:rPr>
          <w:rFonts w:ascii="GHEA Grapalat" w:hAnsi="GHEA Grapalat" w:cs="Sylfaen"/>
          <w:lang w:val="hy-AM"/>
        </w:rPr>
        <w:t xml:space="preserve">ՁԵՌՔԲԵՐՄԱՆ </w:t>
      </w:r>
      <w:r w:rsidRPr="00752623">
        <w:rPr>
          <w:rFonts w:ascii="GHEA Grapalat" w:hAnsi="GHEA Grapalat" w:cs="Sylfaen"/>
        </w:rPr>
        <w:t>ՆՊԱՏԱԿՈՎ</w:t>
      </w:r>
      <w:r w:rsidRPr="008C1D39">
        <w:rPr>
          <w:rFonts w:ascii="GHEA Grapalat" w:hAnsi="GHEA Grapalat" w:cs="Sylfaen"/>
          <w:lang w:val="af-ZA"/>
        </w:rPr>
        <w:t xml:space="preserve">  </w:t>
      </w:r>
      <w:r w:rsidRPr="00752623">
        <w:rPr>
          <w:rFonts w:ascii="GHEA Grapalat" w:hAnsi="GHEA Grapalat" w:cs="Sylfaen"/>
        </w:rPr>
        <w:t>ՀԱՅՏԱՐԱՐՎԱԾ</w:t>
      </w:r>
      <w:r w:rsidRPr="0047756C">
        <w:rPr>
          <w:rFonts w:ascii="GHEA Grapalat" w:hAnsi="GHEA Grapalat" w:cs="Sylfaen"/>
          <w:lang w:val="af-ZA"/>
        </w:rPr>
        <w:t xml:space="preserve"> </w:t>
      </w:r>
      <w:r w:rsidRPr="001D14D6">
        <w:rPr>
          <w:rFonts w:ascii="GHEA Grapalat" w:hAnsi="GHEA Grapalat" w:cs="Sylfaen"/>
        </w:rPr>
        <w:t>ԳՆԱՆՇՄԱՆ</w:t>
      </w:r>
      <w:r w:rsidRPr="0047756C">
        <w:rPr>
          <w:rFonts w:ascii="GHEA Grapalat" w:hAnsi="GHEA Grapalat" w:cs="Sylfaen"/>
          <w:lang w:val="af-ZA"/>
        </w:rPr>
        <w:t xml:space="preserve"> </w:t>
      </w:r>
      <w:r w:rsidRPr="001D14D6">
        <w:rPr>
          <w:rFonts w:ascii="GHEA Grapalat" w:hAnsi="GHEA Grapalat" w:cs="Sylfaen"/>
        </w:rPr>
        <w:t>ՀԱՐՑՄԱՆ</w:t>
      </w:r>
    </w:p>
    <w:p w14:paraId="085C49DF" w14:textId="77777777" w:rsidR="004E60C0" w:rsidRPr="00AE2768" w:rsidRDefault="004E60C0" w:rsidP="004E60C0">
      <w:pPr>
        <w:pStyle w:val="BodyText"/>
        <w:ind w:right="-7"/>
        <w:jc w:val="center"/>
        <w:rPr>
          <w:rFonts w:ascii="GHEA Grapalat" w:hAnsi="GHEA Grapalat"/>
          <w:szCs w:val="22"/>
          <w:lang w:val="af-ZA"/>
        </w:rPr>
      </w:pPr>
    </w:p>
    <w:p w14:paraId="578AA5A9" w14:textId="77777777" w:rsidR="004E60C0" w:rsidRPr="00AE2768" w:rsidRDefault="004E60C0" w:rsidP="004E60C0">
      <w:pPr>
        <w:pStyle w:val="BodyText"/>
        <w:ind w:right="-7" w:firstLine="567"/>
        <w:jc w:val="center"/>
        <w:rPr>
          <w:rFonts w:ascii="GHEA Grapalat" w:hAnsi="GHEA Grapalat"/>
          <w:lang w:val="af-ZA"/>
        </w:rPr>
      </w:pPr>
    </w:p>
    <w:p w14:paraId="7D022054" w14:textId="77777777" w:rsidR="004E60C0" w:rsidRPr="00AE2768" w:rsidRDefault="004E60C0" w:rsidP="004E60C0">
      <w:pPr>
        <w:pStyle w:val="BodyText"/>
        <w:ind w:right="-7" w:firstLine="567"/>
        <w:jc w:val="center"/>
        <w:rPr>
          <w:rFonts w:ascii="GHEA Grapalat" w:hAnsi="GHEA Grapalat"/>
          <w:lang w:val="af-ZA"/>
        </w:rPr>
      </w:pPr>
    </w:p>
    <w:p w14:paraId="559F31D9" w14:textId="77777777" w:rsidR="004E60C0" w:rsidRPr="00A71D81" w:rsidRDefault="004E60C0" w:rsidP="004E60C0">
      <w:pPr>
        <w:pStyle w:val="BodyText"/>
        <w:spacing w:after="0"/>
        <w:ind w:firstLine="567"/>
        <w:jc w:val="right"/>
        <w:rPr>
          <w:rFonts w:ascii="GHEA Grapalat" w:hAnsi="GHEA Grapalat"/>
          <w:lang w:val="af-ZA"/>
        </w:rPr>
      </w:pPr>
    </w:p>
    <w:p w14:paraId="57482B12" w14:textId="77777777" w:rsidR="004E60C0" w:rsidRPr="00A71D81" w:rsidRDefault="004E60C0" w:rsidP="004E60C0">
      <w:pPr>
        <w:pStyle w:val="BodyText"/>
        <w:ind w:right="-7" w:firstLine="567"/>
        <w:jc w:val="center"/>
        <w:rPr>
          <w:rFonts w:ascii="GHEA Grapalat" w:hAnsi="GHEA Grapalat"/>
          <w:lang w:val="af-ZA"/>
        </w:rPr>
      </w:pPr>
    </w:p>
    <w:p w14:paraId="06A93832" w14:textId="77777777" w:rsidR="004E60C0" w:rsidRPr="00A71D81" w:rsidRDefault="004E60C0" w:rsidP="004E60C0">
      <w:pPr>
        <w:pStyle w:val="BodyText"/>
        <w:ind w:right="-7" w:firstLine="567"/>
        <w:jc w:val="center"/>
        <w:rPr>
          <w:rFonts w:ascii="GHEA Grapalat" w:hAnsi="GHEA Grapalat"/>
          <w:lang w:val="af-ZA"/>
        </w:rPr>
      </w:pPr>
    </w:p>
    <w:p w14:paraId="24DD83CC" w14:textId="77777777" w:rsidR="004E60C0" w:rsidRPr="00A71D81" w:rsidRDefault="004E60C0" w:rsidP="004E60C0">
      <w:pPr>
        <w:pStyle w:val="BodyText"/>
        <w:ind w:right="-7" w:firstLine="567"/>
        <w:jc w:val="center"/>
        <w:rPr>
          <w:rFonts w:ascii="GHEA Grapalat" w:hAnsi="GHEA Grapalat"/>
          <w:lang w:val="af-ZA"/>
        </w:rPr>
      </w:pPr>
    </w:p>
    <w:p w14:paraId="6115F456" w14:textId="77777777" w:rsidR="004E60C0" w:rsidRPr="00A71D81" w:rsidRDefault="004E60C0" w:rsidP="004E60C0">
      <w:pPr>
        <w:pStyle w:val="BodyText"/>
        <w:ind w:right="-7" w:firstLine="567"/>
        <w:jc w:val="center"/>
        <w:rPr>
          <w:rFonts w:ascii="GHEA Grapalat" w:hAnsi="GHEA Grapalat"/>
          <w:lang w:val="af-ZA"/>
        </w:rPr>
      </w:pPr>
    </w:p>
    <w:p w14:paraId="224B6F2B" w14:textId="77777777" w:rsidR="004E60C0" w:rsidRDefault="004E60C0" w:rsidP="004E60C0">
      <w:pPr>
        <w:pStyle w:val="BodyText"/>
        <w:ind w:right="-7" w:firstLine="567"/>
        <w:jc w:val="center"/>
        <w:rPr>
          <w:rFonts w:ascii="GHEA Grapalat" w:hAnsi="GHEA Grapalat"/>
          <w:lang w:val="af-ZA"/>
        </w:rPr>
      </w:pPr>
    </w:p>
    <w:p w14:paraId="04D02D3D" w14:textId="77777777" w:rsidR="00186D60" w:rsidRDefault="00186D60" w:rsidP="004E60C0">
      <w:pPr>
        <w:pStyle w:val="BodyText"/>
        <w:ind w:right="-7" w:firstLine="567"/>
        <w:jc w:val="center"/>
        <w:rPr>
          <w:rFonts w:ascii="GHEA Grapalat" w:hAnsi="GHEA Grapalat"/>
          <w:lang w:val="af-ZA"/>
        </w:rPr>
      </w:pPr>
    </w:p>
    <w:p w14:paraId="60DE69F3" w14:textId="77777777" w:rsidR="00633C45" w:rsidRPr="00A71D81" w:rsidRDefault="00633C45" w:rsidP="004E60C0">
      <w:pPr>
        <w:pStyle w:val="BodyText"/>
        <w:ind w:right="-7" w:firstLine="567"/>
        <w:jc w:val="center"/>
        <w:rPr>
          <w:rFonts w:ascii="GHEA Grapalat" w:hAnsi="GHEA Grapalat"/>
          <w:lang w:val="af-ZA"/>
        </w:rPr>
      </w:pPr>
    </w:p>
    <w:p w14:paraId="42F49BFD" w14:textId="77777777" w:rsidR="004E60C0" w:rsidRPr="00A71D81" w:rsidRDefault="004E60C0" w:rsidP="004E60C0">
      <w:pPr>
        <w:pStyle w:val="BodyText"/>
        <w:ind w:right="-7" w:firstLine="567"/>
        <w:jc w:val="center"/>
        <w:rPr>
          <w:rFonts w:ascii="GHEA Grapalat" w:hAnsi="GHEA Grapalat"/>
          <w:lang w:val="af-ZA"/>
        </w:rPr>
      </w:pPr>
    </w:p>
    <w:p w14:paraId="3D110ACF" w14:textId="77777777" w:rsidR="004E60C0" w:rsidRPr="00A71D81" w:rsidRDefault="004E60C0" w:rsidP="004E60C0">
      <w:pPr>
        <w:pStyle w:val="BodyText"/>
        <w:ind w:right="-7" w:firstLine="567"/>
        <w:jc w:val="center"/>
        <w:rPr>
          <w:rFonts w:ascii="GHEA Grapalat" w:hAnsi="GHEA Grapalat"/>
          <w:lang w:val="af-ZA"/>
        </w:rPr>
      </w:pPr>
    </w:p>
    <w:p w14:paraId="51D86F21" w14:textId="77777777" w:rsidR="004E60C0" w:rsidRPr="00A71D81" w:rsidRDefault="004E60C0" w:rsidP="004E60C0">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772C2D36" w14:textId="77777777" w:rsidR="004E60C0" w:rsidRPr="00A71D81" w:rsidRDefault="004E60C0" w:rsidP="004E60C0">
      <w:pPr>
        <w:ind w:firstLine="567"/>
        <w:jc w:val="center"/>
        <w:rPr>
          <w:rFonts w:ascii="GHEA Grapalat" w:hAnsi="GHEA Grapalat"/>
          <w:b/>
          <w:sz w:val="20"/>
          <w:szCs w:val="22"/>
          <w:lang w:val="af-ZA"/>
        </w:rPr>
      </w:pPr>
    </w:p>
    <w:p w14:paraId="5DBF1109" w14:textId="77777777" w:rsidR="004E60C0" w:rsidRPr="00A71D81" w:rsidRDefault="004E60C0" w:rsidP="00972342">
      <w:pPr>
        <w:ind w:firstLine="567"/>
        <w:jc w:val="center"/>
        <w:rPr>
          <w:rFonts w:ascii="GHEA Grapalat" w:hAnsi="GHEA Grapalat" w:cs="Sylfaen"/>
          <w:b/>
          <w:sz w:val="22"/>
          <w:szCs w:val="22"/>
          <w:lang w:val="af-ZA"/>
        </w:rPr>
      </w:pPr>
    </w:p>
    <w:p w14:paraId="05FD783D" w14:textId="77777777" w:rsidR="004E60C0" w:rsidRPr="00A71D81" w:rsidRDefault="004E60C0" w:rsidP="0097234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67FA7A33" w14:textId="77777777" w:rsidR="004E60C0" w:rsidRPr="00A71D81" w:rsidRDefault="004E60C0" w:rsidP="00972342">
      <w:pPr>
        <w:ind w:firstLine="567"/>
        <w:jc w:val="center"/>
        <w:rPr>
          <w:rFonts w:ascii="GHEA Grapalat" w:hAnsi="GHEA Grapalat"/>
          <w:i/>
          <w:sz w:val="20"/>
          <w:lang w:val="af-ZA"/>
        </w:rPr>
      </w:pPr>
    </w:p>
    <w:p w14:paraId="0F2EDFA8" w14:textId="48FC188C" w:rsidR="004E60C0" w:rsidRDefault="003F4525" w:rsidP="00972342">
      <w:pPr>
        <w:ind w:firstLine="567"/>
        <w:jc w:val="center"/>
        <w:rPr>
          <w:rFonts w:ascii="GHEA Grapalat" w:hAnsi="GHEA Grapalat"/>
          <w:b/>
          <w:sz w:val="20"/>
          <w:lang w:val="af-ZA"/>
        </w:rPr>
      </w:pPr>
      <w:r>
        <w:rPr>
          <w:rFonts w:ascii="GHEA Grapalat" w:hAnsi="GHEA Grapalat"/>
          <w:b/>
          <w:sz w:val="20"/>
          <w:lang w:val="hy-AM"/>
        </w:rPr>
        <w:t>&lt;&lt;</w:t>
      </w:r>
      <w:r w:rsidR="005F33FB" w:rsidRPr="00D17203">
        <w:rPr>
          <w:rFonts w:ascii="GHEA Grapalat" w:hAnsi="GHEA Grapalat"/>
          <w:b/>
          <w:sz w:val="20"/>
          <w:lang w:val="af-ZA"/>
        </w:rPr>
        <w:t>ԵՐՔԱՂԼՈՒՅՍ</w:t>
      </w:r>
      <w:r>
        <w:rPr>
          <w:rFonts w:ascii="GHEA Grapalat" w:hAnsi="GHEA Grapalat"/>
          <w:b/>
          <w:sz w:val="20"/>
          <w:lang w:val="hy-AM"/>
        </w:rPr>
        <w:t>&gt;</w:t>
      </w:r>
      <w:r w:rsidR="004E60C0" w:rsidRPr="00D17203">
        <w:rPr>
          <w:rFonts w:ascii="GHEA Grapalat" w:hAnsi="GHEA Grapalat"/>
          <w:b/>
          <w:sz w:val="20"/>
          <w:lang w:val="af-ZA"/>
        </w:rPr>
        <w:t>&gt; ՓԲԸ</w:t>
      </w:r>
      <w:r w:rsidR="004E60C0" w:rsidRPr="00752623">
        <w:rPr>
          <w:rFonts w:ascii="GHEA Grapalat" w:hAnsi="GHEA Grapalat"/>
          <w:b/>
          <w:sz w:val="20"/>
          <w:lang w:val="af-ZA"/>
        </w:rPr>
        <w:t xml:space="preserve"> </w:t>
      </w:r>
      <w:r w:rsidR="004E60C0">
        <w:rPr>
          <w:rFonts w:ascii="GHEA Grapalat" w:hAnsi="GHEA Grapalat"/>
          <w:b/>
          <w:sz w:val="20"/>
          <w:lang w:val="af-ZA"/>
        </w:rPr>
        <w:t xml:space="preserve"> </w:t>
      </w:r>
      <w:r w:rsidR="004E60C0" w:rsidRPr="00752623">
        <w:rPr>
          <w:rFonts w:ascii="GHEA Grapalat" w:hAnsi="GHEA Grapalat"/>
          <w:b/>
          <w:sz w:val="20"/>
          <w:lang w:val="af-ZA"/>
        </w:rPr>
        <w:t>ԿԱՐԻՔՆԵՐԻ ՀԱՄԱՐ</w:t>
      </w:r>
      <w:r w:rsidR="004E60C0" w:rsidRPr="00D17203">
        <w:rPr>
          <w:rFonts w:ascii="GHEA Grapalat" w:hAnsi="GHEA Grapalat"/>
          <w:b/>
          <w:sz w:val="20"/>
          <w:lang w:val="af-ZA"/>
        </w:rPr>
        <w:t xml:space="preserve"> </w:t>
      </w:r>
      <w:r w:rsidR="00BA5790" w:rsidRPr="00BA5790">
        <w:rPr>
          <w:rFonts w:ascii="GHEA Grapalat" w:hAnsi="GHEA Grapalat"/>
          <w:b/>
          <w:sz w:val="20"/>
          <w:lang w:val="af-ZA"/>
        </w:rPr>
        <w:t>ԷԼԵԿՏՐԱՏԵԽՆԻԿԱԿԱՆ</w:t>
      </w:r>
      <w:r w:rsidR="00BA5790">
        <w:rPr>
          <w:rFonts w:ascii="GHEA Grapalat" w:hAnsi="GHEA Grapalat"/>
          <w:sz w:val="22"/>
          <w:szCs w:val="22"/>
          <w:lang w:val="af-ZA"/>
        </w:rPr>
        <w:t xml:space="preserve"> </w:t>
      </w:r>
      <w:r w:rsidR="00A21A1D" w:rsidRPr="00A21A1D">
        <w:rPr>
          <w:rFonts w:ascii="GHEA Grapalat" w:hAnsi="GHEA Grapalat"/>
          <w:b/>
          <w:sz w:val="20"/>
          <w:lang w:val="af-ZA"/>
        </w:rPr>
        <w:t>ԱՊՐԱՆՔՆԵՐԻ</w:t>
      </w:r>
      <w:r w:rsidR="00775846" w:rsidRPr="00A21A1D">
        <w:rPr>
          <w:rFonts w:ascii="GHEA Grapalat" w:hAnsi="GHEA Grapalat"/>
          <w:b/>
          <w:sz w:val="20"/>
          <w:lang w:val="af-ZA"/>
        </w:rPr>
        <w:t xml:space="preserve"> </w:t>
      </w:r>
      <w:r w:rsidR="004E60C0" w:rsidRPr="00752623">
        <w:rPr>
          <w:rFonts w:ascii="GHEA Grapalat" w:hAnsi="GHEA Grapalat"/>
          <w:b/>
          <w:sz w:val="20"/>
          <w:lang w:val="af-ZA"/>
        </w:rPr>
        <w:t xml:space="preserve">ՁԵՌՔԲԵՐՄԱՆ ՆՊԱՏԱԿՈՎ ՀԱՅՏԱՐԱՐՎԱԾ </w:t>
      </w:r>
      <w:r w:rsidR="004E60C0" w:rsidRPr="00236CFA">
        <w:rPr>
          <w:rFonts w:ascii="GHEA Grapalat" w:hAnsi="GHEA Grapalat"/>
          <w:b/>
          <w:sz w:val="20"/>
          <w:lang w:val="af-ZA"/>
        </w:rPr>
        <w:t>ԳՆԱՆՇՄԱՆ</w:t>
      </w:r>
      <w:r w:rsidR="004E60C0">
        <w:rPr>
          <w:rFonts w:ascii="GHEA Grapalat" w:hAnsi="GHEA Grapalat"/>
          <w:b/>
          <w:sz w:val="20"/>
          <w:lang w:val="af-ZA"/>
        </w:rPr>
        <w:t xml:space="preserve"> </w:t>
      </w:r>
      <w:r w:rsidR="004E60C0" w:rsidRPr="00236CFA">
        <w:rPr>
          <w:rFonts w:ascii="GHEA Grapalat" w:hAnsi="GHEA Grapalat"/>
          <w:b/>
          <w:sz w:val="20"/>
          <w:lang w:val="af-ZA"/>
        </w:rPr>
        <w:t>ՀԱՐՑՄԱՆ</w:t>
      </w:r>
      <w:r w:rsidR="004E60C0">
        <w:rPr>
          <w:rFonts w:ascii="GHEA Grapalat" w:hAnsi="GHEA Grapalat"/>
          <w:b/>
          <w:sz w:val="20"/>
          <w:lang w:val="af-ZA"/>
        </w:rPr>
        <w:t xml:space="preserve"> </w:t>
      </w:r>
      <w:r w:rsidR="004E60C0" w:rsidRPr="00752623">
        <w:rPr>
          <w:rFonts w:ascii="GHEA Grapalat" w:hAnsi="GHEA Grapalat"/>
          <w:b/>
          <w:sz w:val="20"/>
          <w:lang w:val="af-ZA"/>
        </w:rPr>
        <w:t>ՀՐԱՎԵՐԻ</w:t>
      </w:r>
    </w:p>
    <w:p w14:paraId="1446DD71" w14:textId="77777777" w:rsidR="004E60C0" w:rsidRPr="00A71D81" w:rsidRDefault="004E60C0" w:rsidP="00972342">
      <w:pPr>
        <w:ind w:firstLine="567"/>
        <w:jc w:val="center"/>
        <w:rPr>
          <w:rFonts w:ascii="GHEA Grapalat" w:hAnsi="GHEA Grapalat" w:cs="Sylfaen"/>
          <w:b/>
          <w:sz w:val="20"/>
          <w:szCs w:val="22"/>
          <w:lang w:val="af-ZA"/>
        </w:rPr>
      </w:pPr>
    </w:p>
    <w:p w14:paraId="7DA9EE5F" w14:textId="77777777" w:rsidR="004E60C0" w:rsidRPr="00A71D81" w:rsidRDefault="004E60C0" w:rsidP="00972342">
      <w:pPr>
        <w:ind w:firstLine="567"/>
        <w:jc w:val="center"/>
        <w:rPr>
          <w:rFonts w:ascii="GHEA Grapalat" w:hAnsi="GHEA Grapalat" w:cs="Sylfaen"/>
          <w:b/>
          <w:sz w:val="20"/>
          <w:szCs w:val="22"/>
          <w:lang w:val="af-ZA"/>
        </w:rPr>
      </w:pPr>
    </w:p>
    <w:p w14:paraId="7B2AA6CC" w14:textId="04BBBFD8" w:rsidR="004E60C0" w:rsidRPr="00A71D81" w:rsidRDefault="004E60C0" w:rsidP="0097234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2E4DDCB7" w14:textId="77777777" w:rsidR="004E60C0" w:rsidRPr="00A71D81" w:rsidRDefault="004E60C0" w:rsidP="00972342">
      <w:pPr>
        <w:ind w:firstLine="567"/>
        <w:jc w:val="both"/>
        <w:rPr>
          <w:rFonts w:ascii="GHEA Grapalat" w:hAnsi="GHEA Grapalat"/>
          <w:sz w:val="20"/>
          <w:lang w:val="af-ZA"/>
        </w:rPr>
      </w:pPr>
    </w:p>
    <w:p w14:paraId="7C193503"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6E13C0C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06D87D79"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A524E51"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02935E95"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6AA035D8"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1F3E96C2"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3F2A618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57ED263A"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3FE06E44"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FF2EF76"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45D943A7" w14:textId="77777777" w:rsidR="004E60C0" w:rsidRPr="00A71D81" w:rsidRDefault="004E60C0" w:rsidP="00972342">
      <w:pPr>
        <w:ind w:firstLine="567"/>
        <w:jc w:val="both"/>
        <w:rPr>
          <w:rFonts w:ascii="GHEA Grapalat" w:hAnsi="GHEA Grapalat"/>
          <w:sz w:val="20"/>
          <w:lang w:val="af-ZA"/>
        </w:rPr>
      </w:pPr>
    </w:p>
    <w:p w14:paraId="3B0549F1" w14:textId="77777777" w:rsidR="004E60C0" w:rsidRPr="00A71D81" w:rsidRDefault="004E60C0" w:rsidP="00972342">
      <w:pPr>
        <w:ind w:firstLine="567"/>
        <w:jc w:val="both"/>
        <w:rPr>
          <w:rFonts w:ascii="GHEA Grapalat" w:hAnsi="GHEA Grapalat"/>
          <w:sz w:val="20"/>
          <w:lang w:val="af-ZA"/>
        </w:rPr>
      </w:pPr>
    </w:p>
    <w:p w14:paraId="54F26815" w14:textId="3EBA8086" w:rsidR="004E60C0" w:rsidRPr="00A71D81" w:rsidRDefault="004E60C0" w:rsidP="00972342">
      <w:pPr>
        <w:ind w:firstLine="567"/>
        <w:jc w:val="center"/>
        <w:rPr>
          <w:rFonts w:ascii="GHEA Grapalat" w:hAnsi="GHEA Grapalat"/>
          <w:b/>
          <w:sz w:val="20"/>
          <w:lang w:val="af-ZA"/>
        </w:rPr>
      </w:pPr>
      <w:r w:rsidRPr="00A71D81">
        <w:rPr>
          <w:rFonts w:ascii="GHEA Grapalat" w:hAnsi="GHEA Grapalat" w:cs="Sylfaen"/>
          <w:b/>
          <w:sz w:val="20"/>
        </w:rPr>
        <w:t>ՄԱՍ</w:t>
      </w:r>
      <w:r w:rsidRPr="00BC5080">
        <w:rPr>
          <w:rFonts w:ascii="GHEA Grapalat" w:hAnsi="GHEA Grapalat" w:cs="Sylfaen"/>
          <w:b/>
          <w:sz w:val="20"/>
          <w:lang w:val="af-ZA"/>
        </w:rPr>
        <w:t xml:space="preserve"> II.  </w:t>
      </w:r>
      <w:r w:rsidRPr="003F4525">
        <w:rPr>
          <w:rFonts w:ascii="GHEA Grapalat" w:hAnsi="GHEA Grapalat" w:cs="Sylfaen"/>
          <w:b/>
          <w:sz w:val="20"/>
        </w:rPr>
        <w:t>ԳՆԱՆՇՄԱՆ</w:t>
      </w:r>
      <w:r w:rsidRPr="00BC5080">
        <w:rPr>
          <w:rFonts w:ascii="GHEA Grapalat" w:hAnsi="GHEA Grapalat" w:cs="Sylfaen"/>
          <w:b/>
          <w:sz w:val="20"/>
          <w:lang w:val="af-ZA"/>
        </w:rPr>
        <w:t xml:space="preserve"> </w:t>
      </w:r>
      <w:r w:rsidRPr="003F4525">
        <w:rPr>
          <w:rFonts w:ascii="GHEA Grapalat" w:hAnsi="GHEA Grapalat" w:cs="Sylfaen"/>
          <w:b/>
          <w:sz w:val="20"/>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28FDD0B" w14:textId="77777777" w:rsidR="004E60C0" w:rsidRPr="00A71D81" w:rsidRDefault="004E60C0" w:rsidP="00972342">
      <w:pPr>
        <w:ind w:firstLine="567"/>
        <w:jc w:val="both"/>
        <w:rPr>
          <w:rFonts w:ascii="GHEA Grapalat" w:hAnsi="GHEA Grapalat"/>
          <w:sz w:val="20"/>
          <w:lang w:val="af-ZA"/>
        </w:rPr>
      </w:pPr>
    </w:p>
    <w:p w14:paraId="141FF306" w14:textId="5584FB11"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28BAE2C1"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2499DB15"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3D768DB8" w14:textId="77777777" w:rsidR="004E60C0" w:rsidRPr="00A71D81" w:rsidRDefault="004E60C0" w:rsidP="00972342">
      <w:pPr>
        <w:ind w:firstLine="1134"/>
        <w:jc w:val="both"/>
        <w:rPr>
          <w:rFonts w:ascii="GHEA Grapalat" w:hAnsi="GHEA Grapalat" w:cs="Times Armenian"/>
          <w:sz w:val="20"/>
          <w:lang w:val="af-ZA"/>
        </w:rPr>
      </w:pPr>
    </w:p>
    <w:p w14:paraId="0827A490" w14:textId="77777777" w:rsidR="004E60C0" w:rsidRPr="00A71D81" w:rsidRDefault="004E60C0" w:rsidP="00972342">
      <w:pPr>
        <w:ind w:firstLine="1134"/>
        <w:jc w:val="both"/>
        <w:rPr>
          <w:rFonts w:ascii="GHEA Grapalat" w:hAnsi="GHEA Grapalat" w:cs="Times Armenian"/>
          <w:sz w:val="20"/>
          <w:lang w:val="af-ZA"/>
        </w:rPr>
      </w:pPr>
    </w:p>
    <w:p w14:paraId="73E0DE2F" w14:textId="77777777" w:rsidR="004E60C0" w:rsidRPr="00A71D81" w:rsidRDefault="004E60C0" w:rsidP="00972342">
      <w:pPr>
        <w:ind w:firstLine="1134"/>
        <w:jc w:val="both"/>
        <w:rPr>
          <w:rFonts w:ascii="GHEA Grapalat" w:hAnsi="GHEA Grapalat" w:cs="Times Armenian"/>
          <w:sz w:val="20"/>
          <w:lang w:val="af-ZA"/>
        </w:rPr>
      </w:pPr>
    </w:p>
    <w:p w14:paraId="14B8A1EB" w14:textId="77777777" w:rsidR="004E60C0" w:rsidRPr="00A71D81" w:rsidRDefault="004E60C0" w:rsidP="00972342">
      <w:pPr>
        <w:ind w:firstLine="1134"/>
        <w:jc w:val="both"/>
        <w:rPr>
          <w:rFonts w:ascii="GHEA Grapalat" w:hAnsi="GHEA Grapalat" w:cs="Times Armenian"/>
          <w:sz w:val="20"/>
          <w:lang w:val="af-ZA"/>
        </w:rPr>
      </w:pPr>
    </w:p>
    <w:p w14:paraId="0A287D21" w14:textId="77777777" w:rsidR="004E60C0" w:rsidRPr="00A71D81" w:rsidRDefault="004E60C0" w:rsidP="00972342">
      <w:pPr>
        <w:ind w:firstLine="1134"/>
        <w:jc w:val="both"/>
        <w:rPr>
          <w:rFonts w:ascii="GHEA Grapalat" w:hAnsi="GHEA Grapalat" w:cs="Times Armenian"/>
          <w:sz w:val="20"/>
          <w:lang w:val="af-ZA"/>
        </w:rPr>
      </w:pPr>
    </w:p>
    <w:p w14:paraId="4E551CC6" w14:textId="77777777" w:rsidR="004E60C0" w:rsidRPr="00A71D81" w:rsidRDefault="004E60C0" w:rsidP="00972342">
      <w:pPr>
        <w:ind w:firstLine="1134"/>
        <w:jc w:val="both"/>
        <w:rPr>
          <w:rFonts w:ascii="GHEA Grapalat" w:hAnsi="GHEA Grapalat" w:cs="Times Armenian"/>
          <w:sz w:val="20"/>
          <w:lang w:val="af-ZA"/>
        </w:rPr>
      </w:pPr>
    </w:p>
    <w:p w14:paraId="323DC434"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69CC46E" w14:textId="02B6FB65" w:rsidR="004E60C0" w:rsidRPr="00A71D81" w:rsidRDefault="004E60C0" w:rsidP="0097234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BC5080">
        <w:rPr>
          <w:rFonts w:ascii="GHEA Grapalat" w:hAnsi="GHEA Grapalat" w:cs="Sylfaen"/>
          <w:sz w:val="20"/>
          <w:lang w:val="af-ZA"/>
        </w:rPr>
        <w:t xml:space="preserve"> </w:t>
      </w:r>
      <w:r w:rsidRPr="00697924">
        <w:rPr>
          <w:rFonts w:ascii="GHEA Grapalat" w:hAnsi="GHEA Grapalat" w:cs="Sylfaen"/>
          <w:sz w:val="20"/>
        </w:rPr>
        <w:t>ԵՔԼ</w:t>
      </w:r>
      <w:r w:rsidRPr="00BC5080">
        <w:rPr>
          <w:rFonts w:ascii="GHEA Grapalat" w:hAnsi="GHEA Grapalat" w:cs="Sylfaen"/>
          <w:sz w:val="20"/>
          <w:lang w:val="af-ZA"/>
        </w:rPr>
        <w:t>-</w:t>
      </w:r>
      <w:r w:rsidRPr="00697924">
        <w:rPr>
          <w:rFonts w:ascii="GHEA Grapalat" w:hAnsi="GHEA Grapalat" w:cs="Sylfaen"/>
          <w:sz w:val="20"/>
        </w:rPr>
        <w:t>ԳՀԱՊՁԲ</w:t>
      </w:r>
      <w:r w:rsidRPr="00BC5080">
        <w:rPr>
          <w:rFonts w:ascii="GHEA Grapalat" w:hAnsi="GHEA Grapalat" w:cs="Sylfaen"/>
          <w:sz w:val="20"/>
          <w:lang w:val="af-ZA"/>
        </w:rPr>
        <w:t>-</w:t>
      </w:r>
      <w:r w:rsidR="0000586B">
        <w:rPr>
          <w:rFonts w:ascii="GHEA Grapalat" w:hAnsi="GHEA Grapalat" w:cs="Sylfaen"/>
          <w:sz w:val="20"/>
          <w:lang w:val="af-ZA"/>
        </w:rPr>
        <w:t>25/1</w:t>
      </w:r>
      <w:r w:rsidRPr="00BC5080">
        <w:rPr>
          <w:rFonts w:ascii="GHEA Grapalat" w:hAnsi="GHEA Grapalat" w:cs="Sylfaen"/>
          <w:sz w:val="20"/>
          <w:lang w:val="af-ZA"/>
        </w:rPr>
        <w:t xml:space="preserve"> </w:t>
      </w:r>
      <w:r w:rsidRPr="00A71D81">
        <w:rPr>
          <w:rFonts w:ascii="GHEA Grapalat" w:hAnsi="GHEA Grapalat" w:cs="Sylfaen"/>
          <w:sz w:val="20"/>
        </w:rPr>
        <w:t>ծածկա</w:t>
      </w:r>
      <w:r w:rsidRPr="00697924">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472852A7" w14:textId="77777777"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70F7AE53" w14:textId="6C0CE5AF"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w:t>
      </w:r>
      <w:r w:rsidR="00584184">
        <w:rPr>
          <w:rFonts w:ascii="GHEA Grapalat" w:hAnsi="GHEA Grapalat" w:cs="Sylfaen"/>
          <w:sz w:val="20"/>
          <w:lang w:val="hy-AM"/>
        </w:rPr>
        <w:t>ն</w:t>
      </w:r>
      <w:r w:rsidRPr="00A71D81">
        <w:rPr>
          <w:rFonts w:ascii="GHEA Grapalat" w:hAnsi="GHEA Grapalat" w:cs="Sylfaen"/>
          <w:sz w:val="20"/>
        </w:rPr>
        <w:t>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68E7A84D" w14:textId="77777777" w:rsidR="004E60C0" w:rsidRPr="00A71D81" w:rsidRDefault="004E60C0" w:rsidP="0097234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5195FA5A" w14:textId="439AEA3B" w:rsidR="004E60C0" w:rsidRPr="00542E60" w:rsidRDefault="004E60C0" w:rsidP="00542E60">
      <w:pPr>
        <w:pStyle w:val="BodyTextIndent2"/>
        <w:spacing w:line="240" w:lineRule="auto"/>
        <w:rPr>
          <w:rFonts w:ascii="GHEA Grapalat" w:hAnsi="GHEA Grapalat" w:cs="Sylfaen"/>
          <w:szCs w:val="24"/>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r w:rsidR="00542E60">
        <w:rPr>
          <w:rFonts w:ascii="GHEA Grapalat" w:hAnsi="GHEA Grapalat" w:cs="Sylfaen"/>
          <w:szCs w:val="24"/>
        </w:rPr>
        <w:t xml:space="preserve">   </w:t>
      </w:r>
      <w:hyperlink r:id="rId9" w:history="1">
        <w:r w:rsidR="00A96794" w:rsidRPr="009A4E55">
          <w:rPr>
            <w:rStyle w:val="Hyperlink"/>
            <w:rFonts w:ascii="GHEA Grapalat" w:hAnsi="GHEA Grapalat"/>
            <w:lang w:val="hy-AM"/>
          </w:rPr>
          <w:t>narine</w:t>
        </w:r>
        <w:r w:rsidR="00A96794" w:rsidRPr="009A4E55">
          <w:rPr>
            <w:rStyle w:val="Hyperlink"/>
            <w:rFonts w:ascii="GHEA Grapalat" w:hAnsi="GHEA Grapalat"/>
          </w:rPr>
          <w:t>.abrahamyan@yerevan.am</w:t>
        </w:r>
      </w:hyperlink>
    </w:p>
    <w:p w14:paraId="01B2228B" w14:textId="77777777" w:rsidR="004E60C0" w:rsidRPr="00542E60" w:rsidRDefault="004E60C0" w:rsidP="00972342">
      <w:pPr>
        <w:jc w:val="center"/>
        <w:rPr>
          <w:rFonts w:ascii="GHEA Grapalat" w:hAnsi="GHEA Grapalat" w:cs="Sylfaen"/>
          <w:szCs w:val="22"/>
          <w:lang w:val="af-ZA"/>
        </w:rPr>
      </w:pPr>
    </w:p>
    <w:p w14:paraId="29E3EBCA" w14:textId="77777777" w:rsidR="004E60C0" w:rsidRPr="00542E60" w:rsidRDefault="004E60C0" w:rsidP="00972342">
      <w:pPr>
        <w:jc w:val="center"/>
        <w:rPr>
          <w:rFonts w:ascii="GHEA Grapalat" w:hAnsi="GHEA Grapalat" w:cs="Sylfaen"/>
          <w:szCs w:val="22"/>
          <w:lang w:val="af-ZA"/>
        </w:rPr>
      </w:pPr>
    </w:p>
    <w:p w14:paraId="27D96E31" w14:textId="77777777" w:rsidR="004E60C0" w:rsidRPr="00542E60" w:rsidRDefault="004E60C0" w:rsidP="00972342">
      <w:pPr>
        <w:jc w:val="center"/>
        <w:rPr>
          <w:rFonts w:ascii="GHEA Grapalat" w:hAnsi="GHEA Grapalat" w:cs="Sylfaen"/>
          <w:szCs w:val="22"/>
          <w:lang w:val="af-ZA"/>
        </w:rPr>
      </w:pPr>
    </w:p>
    <w:p w14:paraId="5B65150E" w14:textId="77777777" w:rsidR="004E60C0" w:rsidRPr="00542E60" w:rsidRDefault="004E60C0" w:rsidP="00972342">
      <w:pPr>
        <w:jc w:val="center"/>
        <w:rPr>
          <w:rFonts w:ascii="GHEA Grapalat" w:hAnsi="GHEA Grapalat" w:cs="Sylfaen"/>
          <w:szCs w:val="22"/>
          <w:lang w:val="af-ZA"/>
        </w:rPr>
      </w:pPr>
    </w:p>
    <w:p w14:paraId="4FE5B052" w14:textId="77777777" w:rsidR="004E60C0" w:rsidRPr="00542E60" w:rsidRDefault="004E60C0" w:rsidP="00972342">
      <w:pPr>
        <w:jc w:val="center"/>
        <w:rPr>
          <w:rFonts w:ascii="GHEA Grapalat" w:hAnsi="GHEA Grapalat" w:cs="Sylfaen"/>
          <w:szCs w:val="22"/>
          <w:lang w:val="af-ZA"/>
        </w:rPr>
      </w:pPr>
    </w:p>
    <w:p w14:paraId="39AA2BC1" w14:textId="77777777" w:rsidR="004E60C0" w:rsidRPr="00542E60" w:rsidRDefault="004E60C0" w:rsidP="00972342">
      <w:pPr>
        <w:jc w:val="center"/>
        <w:rPr>
          <w:rFonts w:ascii="GHEA Grapalat" w:hAnsi="GHEA Grapalat" w:cs="Sylfaen"/>
          <w:szCs w:val="22"/>
          <w:lang w:val="af-ZA"/>
        </w:rPr>
      </w:pPr>
    </w:p>
    <w:p w14:paraId="505D6F84" w14:textId="77777777" w:rsidR="004E60C0" w:rsidRPr="00542E60" w:rsidRDefault="004E60C0" w:rsidP="00972342">
      <w:pPr>
        <w:jc w:val="center"/>
        <w:rPr>
          <w:rFonts w:ascii="GHEA Grapalat" w:hAnsi="GHEA Grapalat" w:cs="Sylfaen"/>
          <w:szCs w:val="22"/>
          <w:lang w:val="af-ZA"/>
        </w:rPr>
      </w:pPr>
    </w:p>
    <w:p w14:paraId="2B8C0414" w14:textId="77777777" w:rsidR="004E60C0" w:rsidRPr="00542E60" w:rsidRDefault="004E60C0" w:rsidP="00972342">
      <w:pPr>
        <w:jc w:val="center"/>
        <w:rPr>
          <w:rFonts w:ascii="GHEA Grapalat" w:hAnsi="GHEA Grapalat" w:cs="Sylfaen"/>
          <w:szCs w:val="22"/>
          <w:lang w:val="af-ZA"/>
        </w:rPr>
      </w:pPr>
    </w:p>
    <w:p w14:paraId="35854709" w14:textId="77777777" w:rsidR="004E60C0" w:rsidRPr="00542E60" w:rsidRDefault="004E60C0" w:rsidP="00972342">
      <w:pPr>
        <w:jc w:val="center"/>
        <w:rPr>
          <w:rFonts w:ascii="GHEA Grapalat" w:hAnsi="GHEA Grapalat" w:cs="Sylfaen"/>
          <w:szCs w:val="22"/>
          <w:lang w:val="af-ZA"/>
        </w:rPr>
      </w:pPr>
    </w:p>
    <w:p w14:paraId="550300F4" w14:textId="77777777" w:rsidR="004E60C0" w:rsidRPr="00542E60" w:rsidRDefault="004E60C0" w:rsidP="00972342">
      <w:pPr>
        <w:jc w:val="center"/>
        <w:rPr>
          <w:rFonts w:ascii="GHEA Grapalat" w:hAnsi="GHEA Grapalat" w:cs="Sylfaen"/>
          <w:szCs w:val="22"/>
          <w:lang w:val="af-ZA"/>
        </w:rPr>
      </w:pPr>
    </w:p>
    <w:p w14:paraId="6F4884ED" w14:textId="77777777" w:rsidR="004E60C0" w:rsidRPr="00542E60" w:rsidRDefault="004E60C0" w:rsidP="00972342">
      <w:pPr>
        <w:jc w:val="center"/>
        <w:rPr>
          <w:rFonts w:ascii="GHEA Grapalat" w:hAnsi="GHEA Grapalat" w:cs="Sylfaen"/>
          <w:szCs w:val="22"/>
          <w:lang w:val="af-ZA"/>
        </w:rPr>
      </w:pPr>
    </w:p>
    <w:p w14:paraId="4C2074B4" w14:textId="77777777" w:rsidR="004E60C0" w:rsidRPr="00542E60" w:rsidRDefault="004E60C0" w:rsidP="00972342">
      <w:pPr>
        <w:jc w:val="center"/>
        <w:rPr>
          <w:rFonts w:ascii="GHEA Grapalat" w:hAnsi="GHEA Grapalat" w:cs="Sylfaen"/>
          <w:szCs w:val="22"/>
          <w:lang w:val="af-ZA"/>
        </w:rPr>
      </w:pPr>
    </w:p>
    <w:p w14:paraId="1429F9EE" w14:textId="77777777" w:rsidR="004E60C0" w:rsidRPr="00542E60" w:rsidRDefault="004E60C0" w:rsidP="00972342">
      <w:pPr>
        <w:jc w:val="center"/>
        <w:rPr>
          <w:rFonts w:ascii="GHEA Grapalat" w:hAnsi="GHEA Grapalat" w:cs="Sylfaen"/>
          <w:szCs w:val="22"/>
          <w:lang w:val="af-ZA"/>
        </w:rPr>
      </w:pPr>
    </w:p>
    <w:p w14:paraId="2965DF74" w14:textId="77777777" w:rsidR="004E60C0" w:rsidRPr="00542E60" w:rsidRDefault="004E60C0" w:rsidP="00972342">
      <w:pPr>
        <w:jc w:val="center"/>
        <w:rPr>
          <w:rFonts w:ascii="GHEA Grapalat" w:hAnsi="GHEA Grapalat" w:cs="Sylfaen"/>
          <w:szCs w:val="22"/>
          <w:lang w:val="af-ZA"/>
        </w:rPr>
      </w:pPr>
    </w:p>
    <w:p w14:paraId="443A1D43" w14:textId="77777777" w:rsidR="004E60C0" w:rsidRPr="00542E60" w:rsidRDefault="004E60C0" w:rsidP="00972342">
      <w:pPr>
        <w:jc w:val="center"/>
        <w:rPr>
          <w:rFonts w:ascii="GHEA Grapalat" w:hAnsi="GHEA Grapalat" w:cs="Sylfaen"/>
          <w:szCs w:val="22"/>
          <w:lang w:val="af-ZA"/>
        </w:rPr>
      </w:pPr>
    </w:p>
    <w:p w14:paraId="04816F0E" w14:textId="77777777" w:rsidR="004E60C0" w:rsidRPr="00542E60" w:rsidRDefault="004E60C0" w:rsidP="00972342">
      <w:pPr>
        <w:jc w:val="center"/>
        <w:rPr>
          <w:rFonts w:ascii="GHEA Grapalat" w:hAnsi="GHEA Grapalat" w:cs="Sylfaen"/>
          <w:szCs w:val="22"/>
          <w:lang w:val="af-ZA"/>
        </w:rPr>
      </w:pPr>
    </w:p>
    <w:p w14:paraId="748E2C26" w14:textId="77777777" w:rsidR="004E60C0" w:rsidRPr="00542E60" w:rsidRDefault="004E60C0" w:rsidP="00972342">
      <w:pPr>
        <w:jc w:val="center"/>
        <w:rPr>
          <w:rFonts w:ascii="GHEA Grapalat" w:hAnsi="GHEA Grapalat" w:cs="Sylfaen"/>
          <w:szCs w:val="22"/>
          <w:lang w:val="af-ZA"/>
        </w:rPr>
      </w:pPr>
    </w:p>
    <w:p w14:paraId="0D409343" w14:textId="77777777" w:rsidR="004E60C0" w:rsidRPr="00542E60" w:rsidRDefault="004E60C0" w:rsidP="00972342">
      <w:pPr>
        <w:jc w:val="center"/>
        <w:rPr>
          <w:rFonts w:ascii="GHEA Grapalat" w:hAnsi="GHEA Grapalat" w:cs="Sylfaen"/>
          <w:szCs w:val="22"/>
          <w:lang w:val="af-ZA"/>
        </w:rPr>
      </w:pPr>
    </w:p>
    <w:p w14:paraId="015E22B9" w14:textId="77777777" w:rsidR="004E60C0" w:rsidRPr="00542E60" w:rsidRDefault="004E60C0" w:rsidP="00972342">
      <w:pPr>
        <w:jc w:val="center"/>
        <w:rPr>
          <w:rFonts w:ascii="GHEA Grapalat" w:hAnsi="GHEA Grapalat" w:cs="Sylfaen"/>
          <w:szCs w:val="22"/>
          <w:lang w:val="af-ZA"/>
        </w:rPr>
      </w:pPr>
    </w:p>
    <w:p w14:paraId="1366BB39" w14:textId="77777777" w:rsidR="004E60C0" w:rsidRPr="00542E60" w:rsidRDefault="004E60C0" w:rsidP="00972342">
      <w:pPr>
        <w:jc w:val="center"/>
        <w:rPr>
          <w:rFonts w:ascii="GHEA Grapalat" w:hAnsi="GHEA Grapalat" w:cs="Sylfaen"/>
          <w:szCs w:val="22"/>
          <w:lang w:val="af-ZA"/>
        </w:rPr>
      </w:pPr>
    </w:p>
    <w:p w14:paraId="67292D08" w14:textId="77777777" w:rsidR="004E60C0" w:rsidRPr="00542E60" w:rsidRDefault="004E60C0" w:rsidP="00972342">
      <w:pPr>
        <w:jc w:val="center"/>
        <w:rPr>
          <w:rFonts w:ascii="GHEA Grapalat" w:hAnsi="GHEA Grapalat" w:cs="Sylfaen"/>
          <w:szCs w:val="22"/>
          <w:lang w:val="af-ZA"/>
        </w:rPr>
      </w:pPr>
    </w:p>
    <w:p w14:paraId="31B18182" w14:textId="77777777" w:rsidR="004E60C0" w:rsidRPr="00542E60" w:rsidRDefault="004E60C0" w:rsidP="00972342">
      <w:pPr>
        <w:jc w:val="center"/>
        <w:rPr>
          <w:rFonts w:ascii="GHEA Grapalat" w:hAnsi="GHEA Grapalat" w:cs="Sylfaen"/>
          <w:szCs w:val="22"/>
          <w:lang w:val="af-ZA"/>
        </w:rPr>
      </w:pPr>
    </w:p>
    <w:p w14:paraId="01C2221C" w14:textId="77777777" w:rsidR="004E60C0" w:rsidRPr="00542E60" w:rsidRDefault="004E60C0" w:rsidP="00972342">
      <w:pPr>
        <w:jc w:val="center"/>
        <w:rPr>
          <w:rFonts w:ascii="GHEA Grapalat" w:hAnsi="GHEA Grapalat" w:cs="Sylfaen"/>
          <w:szCs w:val="22"/>
          <w:lang w:val="af-ZA"/>
        </w:rPr>
      </w:pPr>
    </w:p>
    <w:p w14:paraId="0FA34366" w14:textId="77777777" w:rsidR="004E60C0" w:rsidRPr="00542E60" w:rsidRDefault="004E60C0" w:rsidP="00972342">
      <w:pPr>
        <w:jc w:val="center"/>
        <w:rPr>
          <w:rFonts w:ascii="GHEA Grapalat" w:hAnsi="GHEA Grapalat" w:cs="Sylfaen"/>
          <w:szCs w:val="22"/>
          <w:lang w:val="af-ZA"/>
        </w:rPr>
      </w:pPr>
    </w:p>
    <w:p w14:paraId="055D4E84" w14:textId="77777777" w:rsidR="004E60C0" w:rsidRPr="00542E60" w:rsidRDefault="004E60C0" w:rsidP="00972342">
      <w:pPr>
        <w:jc w:val="center"/>
        <w:rPr>
          <w:rFonts w:ascii="GHEA Grapalat" w:hAnsi="GHEA Grapalat" w:cs="Sylfaen"/>
          <w:szCs w:val="22"/>
          <w:lang w:val="af-ZA"/>
        </w:rPr>
      </w:pPr>
    </w:p>
    <w:p w14:paraId="6799D9BE" w14:textId="77777777" w:rsidR="004E60C0" w:rsidRPr="00542E60" w:rsidRDefault="004E60C0" w:rsidP="00972342">
      <w:pPr>
        <w:jc w:val="center"/>
        <w:rPr>
          <w:rFonts w:ascii="GHEA Grapalat" w:hAnsi="GHEA Grapalat" w:cs="Sylfaen"/>
          <w:szCs w:val="22"/>
          <w:lang w:val="af-ZA"/>
        </w:rPr>
      </w:pPr>
    </w:p>
    <w:p w14:paraId="14434C48" w14:textId="77777777" w:rsidR="004E60C0" w:rsidRPr="00542E60" w:rsidRDefault="004E60C0" w:rsidP="00972342">
      <w:pPr>
        <w:jc w:val="center"/>
        <w:rPr>
          <w:rFonts w:ascii="GHEA Grapalat" w:hAnsi="GHEA Grapalat" w:cs="Sylfaen"/>
          <w:szCs w:val="22"/>
          <w:lang w:val="af-ZA"/>
        </w:rPr>
      </w:pPr>
    </w:p>
    <w:p w14:paraId="74D21C1A" w14:textId="77777777" w:rsidR="004E60C0" w:rsidRPr="00542E60" w:rsidRDefault="004E60C0" w:rsidP="00972342">
      <w:pPr>
        <w:jc w:val="center"/>
        <w:rPr>
          <w:rFonts w:ascii="GHEA Grapalat" w:hAnsi="GHEA Grapalat" w:cs="Sylfaen"/>
          <w:szCs w:val="22"/>
          <w:lang w:val="af-ZA"/>
        </w:rPr>
      </w:pPr>
    </w:p>
    <w:p w14:paraId="3B8D0942" w14:textId="77777777" w:rsidR="004E60C0" w:rsidRPr="00542E60" w:rsidRDefault="004E60C0" w:rsidP="00972342">
      <w:pPr>
        <w:jc w:val="center"/>
        <w:rPr>
          <w:rFonts w:ascii="GHEA Grapalat" w:hAnsi="GHEA Grapalat" w:cs="Sylfaen"/>
          <w:szCs w:val="22"/>
          <w:lang w:val="af-ZA"/>
        </w:rPr>
      </w:pPr>
    </w:p>
    <w:p w14:paraId="2CA8ED8A" w14:textId="77777777" w:rsidR="004E60C0" w:rsidRPr="00542E60" w:rsidRDefault="004E60C0" w:rsidP="00972342">
      <w:pPr>
        <w:jc w:val="center"/>
        <w:rPr>
          <w:rFonts w:ascii="GHEA Grapalat" w:hAnsi="GHEA Grapalat" w:cs="Sylfaen"/>
          <w:szCs w:val="22"/>
          <w:lang w:val="af-ZA"/>
        </w:rPr>
      </w:pPr>
    </w:p>
    <w:p w14:paraId="67AD8253" w14:textId="77777777" w:rsidR="004E60C0" w:rsidRPr="00542E60" w:rsidRDefault="004E60C0" w:rsidP="00972342">
      <w:pPr>
        <w:jc w:val="center"/>
        <w:rPr>
          <w:rFonts w:ascii="GHEA Grapalat" w:hAnsi="GHEA Grapalat" w:cs="Sylfaen"/>
          <w:szCs w:val="22"/>
          <w:lang w:val="af-ZA"/>
        </w:rPr>
      </w:pPr>
    </w:p>
    <w:p w14:paraId="066D9707" w14:textId="77777777" w:rsidR="004E60C0" w:rsidRPr="00542E60" w:rsidRDefault="004E60C0" w:rsidP="00972342">
      <w:pPr>
        <w:jc w:val="center"/>
        <w:rPr>
          <w:rFonts w:ascii="GHEA Grapalat" w:hAnsi="GHEA Grapalat" w:cs="Sylfaen"/>
          <w:szCs w:val="22"/>
          <w:lang w:val="af-ZA"/>
        </w:rPr>
      </w:pPr>
    </w:p>
    <w:p w14:paraId="35479819" w14:textId="77777777" w:rsidR="004E60C0" w:rsidRPr="00542E60" w:rsidRDefault="004E60C0" w:rsidP="00972342">
      <w:pPr>
        <w:jc w:val="center"/>
        <w:rPr>
          <w:rFonts w:ascii="GHEA Grapalat" w:hAnsi="GHEA Grapalat" w:cs="Sylfaen"/>
          <w:szCs w:val="22"/>
          <w:lang w:val="af-ZA"/>
        </w:rPr>
      </w:pPr>
    </w:p>
    <w:p w14:paraId="16A2C589" w14:textId="253E6E14" w:rsidR="004E60C0" w:rsidRPr="00A71D81" w:rsidRDefault="004E60C0" w:rsidP="00972342">
      <w:pPr>
        <w:jc w:val="center"/>
        <w:rPr>
          <w:rFonts w:ascii="GHEA Grapalat" w:hAnsi="GHEA Grapalat"/>
          <w:szCs w:val="22"/>
          <w:lang w:val="af-ZA"/>
        </w:rPr>
      </w:pPr>
      <w:r w:rsidRPr="00A71D81">
        <w:rPr>
          <w:rFonts w:ascii="GHEA Grapalat" w:hAnsi="GHEA Grapalat" w:cs="Sylfaen"/>
          <w:szCs w:val="22"/>
        </w:rPr>
        <w:lastRenderedPageBreak/>
        <w:t>ՄԱՍ</w:t>
      </w:r>
      <w:r w:rsidR="005B0BE2">
        <w:rPr>
          <w:rFonts w:ascii="GHEA Grapalat" w:hAnsi="GHEA Grapalat" w:cs="Times Armenian"/>
          <w:szCs w:val="22"/>
          <w:lang w:val="af-ZA"/>
        </w:rPr>
        <w:t xml:space="preserve"> </w:t>
      </w:r>
      <w:r w:rsidRPr="00A71D81">
        <w:rPr>
          <w:rFonts w:ascii="GHEA Grapalat" w:hAnsi="GHEA Grapalat" w:cs="Times Armenian"/>
          <w:szCs w:val="22"/>
          <w:lang w:val="af-ZA"/>
        </w:rPr>
        <w:t>I</w:t>
      </w:r>
    </w:p>
    <w:p w14:paraId="7D80D30F" w14:textId="77777777" w:rsidR="004E60C0" w:rsidRPr="00A71D81" w:rsidRDefault="004E60C0" w:rsidP="00972342">
      <w:pPr>
        <w:pStyle w:val="Heading3"/>
        <w:spacing w:line="240" w:lineRule="auto"/>
        <w:ind w:firstLine="567"/>
        <w:rPr>
          <w:rFonts w:ascii="GHEA Grapalat" w:hAnsi="GHEA Grapalat"/>
          <w:sz w:val="24"/>
          <w:szCs w:val="22"/>
          <w:lang w:val="af-ZA"/>
        </w:rPr>
      </w:pPr>
    </w:p>
    <w:p w14:paraId="522DF2CA" w14:textId="77777777" w:rsidR="004E60C0" w:rsidRPr="00A71D81" w:rsidRDefault="004E60C0" w:rsidP="0097234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47C81177" w14:textId="77777777" w:rsidR="004E60C0" w:rsidRPr="00A71D81" w:rsidRDefault="004E60C0" w:rsidP="00972342">
      <w:pPr>
        <w:ind w:left="360"/>
        <w:jc w:val="center"/>
        <w:rPr>
          <w:rFonts w:ascii="GHEA Grapalat" w:hAnsi="GHEA Grapalat" w:cs="Sylfaen"/>
          <w:b/>
          <w:sz w:val="20"/>
        </w:rPr>
      </w:pPr>
    </w:p>
    <w:p w14:paraId="6152D327" w14:textId="4570F14A" w:rsidR="004E60C0" w:rsidRDefault="004E60C0" w:rsidP="004E60C0">
      <w:pPr>
        <w:pStyle w:val="Heading3"/>
        <w:spacing w:line="240" w:lineRule="auto"/>
        <w:ind w:firstLine="567"/>
        <w:jc w:val="both"/>
        <w:rPr>
          <w:rFonts w:ascii="GHEA Grapalat" w:hAnsi="GHEA Grapalat" w:cs="Times Armenian"/>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Pr="00B92997">
        <w:rPr>
          <w:rFonts w:ascii="GHEA Grapalat" w:hAnsi="GHEA Grapalat" w:cs="Sylfaen"/>
          <w:i w:val="0"/>
        </w:rPr>
        <w:t xml:space="preserve">&lt;&lt;Երքաղլույս&gt;&gt; ՓԲԸ </w:t>
      </w:r>
      <w:r w:rsidRPr="00AE2768">
        <w:rPr>
          <w:rFonts w:ascii="GHEA Grapalat" w:hAnsi="GHEA Grapalat" w:cs="Sylfaen"/>
          <w:i w:val="0"/>
        </w:rPr>
        <w:t>կարիքների</w:t>
      </w:r>
      <w:r w:rsidRPr="00B92997">
        <w:rPr>
          <w:rFonts w:ascii="GHEA Grapalat" w:hAnsi="GHEA Grapalat" w:cs="Sylfaen"/>
          <w:i w:val="0"/>
        </w:rPr>
        <w:t xml:space="preserve"> </w:t>
      </w:r>
      <w:r w:rsidRPr="00AE2768">
        <w:rPr>
          <w:rFonts w:ascii="GHEA Grapalat" w:hAnsi="GHEA Grapalat" w:cs="Sylfaen"/>
          <w:i w:val="0"/>
        </w:rPr>
        <w:t>համար</w:t>
      </w:r>
      <w:r w:rsidRPr="00B92997">
        <w:rPr>
          <w:rFonts w:ascii="GHEA Grapalat" w:hAnsi="GHEA Grapalat" w:cs="Sylfaen"/>
          <w:i w:val="0"/>
        </w:rPr>
        <w:t>`</w:t>
      </w:r>
      <w:r w:rsidR="009E7D7C" w:rsidRPr="00B92997">
        <w:rPr>
          <w:rFonts w:ascii="GHEA Grapalat" w:hAnsi="GHEA Grapalat" w:cs="Sylfaen"/>
          <w:i w:val="0"/>
        </w:rPr>
        <w:t xml:space="preserve"> շինանյութերի</w:t>
      </w:r>
      <w:r w:rsidRPr="00AE2768">
        <w:rPr>
          <w:rFonts w:ascii="GHEA Grapalat" w:hAnsi="GHEA Grapalat" w:cs="Times Armenian"/>
          <w:i w:val="0"/>
          <w:lang w:val="af-ZA"/>
        </w:rPr>
        <w:t xml:space="preserve"> </w:t>
      </w:r>
      <w:r w:rsidR="00775846" w:rsidRPr="002A14D8">
        <w:rPr>
          <w:rFonts w:ascii="GHEA Grapalat" w:hAnsi="GHEA Grapalat" w:cs="Sylfaen"/>
          <w:i w:val="0"/>
        </w:rPr>
        <w:t>էլեկտրատեխնիկական ապրանքների</w:t>
      </w:r>
      <w:r w:rsidR="00775846" w:rsidRPr="00582406">
        <w:rPr>
          <w:rFonts w:ascii="GHEA Grapalat" w:hAnsi="GHEA Grapalat"/>
          <w:i w:val="0"/>
          <w:sz w:val="22"/>
          <w:szCs w:val="22"/>
          <w:lang w:val="af-ZA"/>
        </w:rPr>
        <w:t xml:space="preserve"> </w:t>
      </w:r>
      <w:r w:rsidR="00557892" w:rsidRPr="007A4FB6">
        <w:rPr>
          <w:rFonts w:ascii="GHEA Grapalat" w:hAnsi="GHEA Grapalat" w:cs="Sylfaen"/>
          <w:i w:val="0"/>
        </w:rPr>
        <w:t xml:space="preserve">մատակարարման </w:t>
      </w:r>
      <w:r w:rsidRPr="00AE2768">
        <w:rPr>
          <w:rFonts w:ascii="GHEA Grapalat" w:hAnsi="GHEA Grapalat"/>
          <w:i w:val="0"/>
        </w:rPr>
        <w:t>ձեռքբերումը (այսուհետ` նաև ապրանք)</w:t>
      </w:r>
      <w:r w:rsidRPr="00AE2768">
        <w:rPr>
          <w:rFonts w:ascii="GHEA Grapalat" w:hAnsi="GHEA Grapalat"/>
          <w:i w:val="0"/>
          <w:lang w:val="af-ZA"/>
        </w:rPr>
        <w:t xml:space="preserve">, </w:t>
      </w:r>
      <w:r w:rsidRPr="00AE2768">
        <w:rPr>
          <w:rFonts w:ascii="GHEA Grapalat" w:hAnsi="GHEA Grapalat"/>
          <w:i w:val="0"/>
        </w:rPr>
        <w:t>որոնք</w:t>
      </w:r>
      <w:r w:rsidRPr="00AE2768">
        <w:rPr>
          <w:rFonts w:ascii="GHEA Grapalat" w:hAnsi="GHEA Grapalat"/>
          <w:i w:val="0"/>
          <w:lang w:val="af-ZA"/>
        </w:rPr>
        <w:t xml:space="preserve"> </w:t>
      </w:r>
      <w:r w:rsidRPr="00AE2768">
        <w:rPr>
          <w:rFonts w:ascii="GHEA Grapalat" w:hAnsi="GHEA Grapalat"/>
          <w:i w:val="0"/>
        </w:rPr>
        <w:t>խմբավորված</w:t>
      </w:r>
      <w:r w:rsidRPr="00AE2768">
        <w:rPr>
          <w:rFonts w:ascii="GHEA Grapalat" w:hAnsi="GHEA Grapalat"/>
          <w:i w:val="0"/>
          <w:lang w:val="af-ZA"/>
        </w:rPr>
        <w:t xml:space="preserve"> </w:t>
      </w:r>
      <w:r>
        <w:rPr>
          <w:rFonts w:ascii="GHEA Grapalat" w:hAnsi="GHEA Grapalat"/>
          <w:i w:val="0"/>
          <w:lang w:val="af-ZA"/>
        </w:rPr>
        <w:t>է</w:t>
      </w:r>
      <w:r w:rsidRPr="00AE2768">
        <w:rPr>
          <w:rFonts w:ascii="GHEA Grapalat" w:hAnsi="GHEA Grapalat"/>
          <w:i w:val="0"/>
          <w:lang w:val="af-ZA"/>
        </w:rPr>
        <w:t xml:space="preserve"> </w:t>
      </w:r>
      <w:r w:rsidRPr="006F695A">
        <w:rPr>
          <w:rFonts w:ascii="GHEA Grapalat" w:hAnsi="GHEA Grapalat"/>
          <w:i w:val="0"/>
          <w:sz w:val="24"/>
        </w:rPr>
        <w:t>«</w:t>
      </w:r>
      <w:r w:rsidR="002E0A90">
        <w:rPr>
          <w:rFonts w:ascii="GHEA Grapalat" w:hAnsi="GHEA Grapalat"/>
          <w:i w:val="0"/>
          <w:sz w:val="24"/>
        </w:rPr>
        <w:t>4</w:t>
      </w:r>
      <w:r w:rsidR="00782C19">
        <w:rPr>
          <w:rFonts w:ascii="GHEA Grapalat" w:hAnsi="GHEA Grapalat"/>
          <w:i w:val="0"/>
          <w:sz w:val="24"/>
          <w:lang w:val="hy-AM"/>
        </w:rPr>
        <w:t>4</w:t>
      </w:r>
      <w:r w:rsidRPr="006F695A">
        <w:rPr>
          <w:rFonts w:ascii="GHEA Grapalat" w:hAnsi="GHEA Grapalat"/>
          <w:i w:val="0"/>
          <w:sz w:val="24"/>
        </w:rPr>
        <w:t>»</w:t>
      </w:r>
      <w:r w:rsidRPr="006F695A">
        <w:rPr>
          <w:rFonts w:ascii="GHEA Grapalat" w:hAnsi="GHEA Grapalat"/>
          <w:i w:val="0"/>
          <w:sz w:val="24"/>
          <w:lang w:val="af-ZA"/>
        </w:rPr>
        <w:t xml:space="preserve"> </w:t>
      </w:r>
      <w:r w:rsidRPr="00AE2768">
        <w:rPr>
          <w:rFonts w:ascii="GHEA Grapalat" w:hAnsi="GHEA Grapalat" w:cs="Sylfaen"/>
          <w:i w:val="0"/>
        </w:rPr>
        <w:t>չափաբաժ</w:t>
      </w:r>
      <w:r w:rsidR="002A2200">
        <w:rPr>
          <w:rFonts w:ascii="GHEA Grapalat" w:hAnsi="GHEA Grapalat" w:cs="Sylfaen"/>
          <w:i w:val="0"/>
          <w:lang w:val="hy-AM"/>
        </w:rPr>
        <w:t>ին</w:t>
      </w:r>
      <w:r w:rsidRPr="00AE2768">
        <w:rPr>
          <w:rFonts w:ascii="GHEA Grapalat" w:hAnsi="GHEA Grapalat" w:cs="Sylfaen"/>
          <w:i w:val="0"/>
        </w:rPr>
        <w:t>ն</w:t>
      </w:r>
      <w:r w:rsidR="002A2200">
        <w:rPr>
          <w:rFonts w:ascii="GHEA Grapalat" w:hAnsi="GHEA Grapalat" w:cs="Sylfaen"/>
          <w:i w:val="0"/>
          <w:lang w:val="hy-AM"/>
        </w:rPr>
        <w:t>եր</w:t>
      </w:r>
      <w:r w:rsidRPr="00AE2768">
        <w:rPr>
          <w:rFonts w:ascii="GHEA Grapalat" w:hAnsi="GHEA Grapalat" w:cs="Sylfaen"/>
          <w:i w:val="0"/>
        </w:rPr>
        <w:t>ում</w:t>
      </w:r>
      <w:r w:rsidRPr="00AE2768">
        <w:rPr>
          <w:rFonts w:ascii="GHEA Grapalat" w:hAnsi="GHEA Grapalat" w:cs="Times Armenian"/>
          <w:i w:val="0"/>
          <w:lang w:val="af-ZA"/>
        </w:rPr>
        <w:t>`</w:t>
      </w:r>
    </w:p>
    <w:p w14:paraId="1E6F98B6" w14:textId="77777777" w:rsidR="00983B5D" w:rsidRPr="00983B5D" w:rsidRDefault="00983B5D" w:rsidP="00983B5D">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709"/>
        <w:gridCol w:w="5940"/>
      </w:tblGrid>
      <w:tr w:rsidR="00731EC6" w:rsidRPr="00161552" w14:paraId="15999A8E" w14:textId="77777777" w:rsidTr="00086ED7">
        <w:trPr>
          <w:trHeight w:val="480"/>
        </w:trPr>
        <w:tc>
          <w:tcPr>
            <w:tcW w:w="4410" w:type="dxa"/>
            <w:gridSpan w:val="2"/>
            <w:vAlign w:val="center"/>
          </w:tcPr>
          <w:p w14:paraId="44DEBB20" w14:textId="77777777" w:rsidR="00731EC6" w:rsidRPr="00161552" w:rsidRDefault="00731EC6" w:rsidP="00086ED7">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 xml:space="preserve">Չափաբաժինների </w:t>
            </w:r>
          </w:p>
        </w:tc>
        <w:tc>
          <w:tcPr>
            <w:tcW w:w="5940" w:type="dxa"/>
            <w:vMerge w:val="restart"/>
            <w:vAlign w:val="center"/>
          </w:tcPr>
          <w:p w14:paraId="2FBD8B66" w14:textId="77777777" w:rsidR="00731EC6" w:rsidRPr="00161552" w:rsidRDefault="00731EC6" w:rsidP="00086ED7">
            <w:pPr>
              <w:pStyle w:val="BodyTextIndent2"/>
              <w:spacing w:line="240" w:lineRule="auto"/>
              <w:ind w:firstLine="0"/>
              <w:jc w:val="center"/>
              <w:rPr>
                <w:rFonts w:ascii="GHEA Grapalat" w:hAnsi="GHEA Grapalat"/>
                <w:b/>
                <w:bCs/>
                <w:i/>
                <w:iCs/>
              </w:rPr>
            </w:pPr>
            <w:r w:rsidRPr="00161552">
              <w:rPr>
                <w:rFonts w:ascii="GHEA Grapalat" w:hAnsi="GHEA Grapalat"/>
                <w:b/>
                <w:bCs/>
                <w:i/>
                <w:iCs/>
              </w:rPr>
              <w:t>Չափաբաժնի անվանումը</w:t>
            </w:r>
          </w:p>
        </w:tc>
      </w:tr>
      <w:tr w:rsidR="00731EC6" w:rsidRPr="00161552" w14:paraId="26FB652E" w14:textId="77777777" w:rsidTr="00086ED7">
        <w:trPr>
          <w:trHeight w:val="292"/>
        </w:trPr>
        <w:tc>
          <w:tcPr>
            <w:tcW w:w="1701" w:type="dxa"/>
            <w:vAlign w:val="center"/>
          </w:tcPr>
          <w:p w14:paraId="40CAEC8A" w14:textId="77777777" w:rsidR="00731EC6" w:rsidRPr="00161552" w:rsidRDefault="00731EC6" w:rsidP="00086ED7">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համարները</w:t>
            </w:r>
          </w:p>
        </w:tc>
        <w:tc>
          <w:tcPr>
            <w:tcW w:w="2709" w:type="dxa"/>
            <w:vAlign w:val="center"/>
          </w:tcPr>
          <w:p w14:paraId="43E13164" w14:textId="77777777" w:rsidR="00731EC6" w:rsidRPr="00161552" w:rsidRDefault="00731EC6" w:rsidP="00086ED7">
            <w:pPr>
              <w:pStyle w:val="BodyTextIndent2"/>
              <w:spacing w:line="240" w:lineRule="auto"/>
              <w:ind w:hanging="9"/>
              <w:jc w:val="center"/>
              <w:rPr>
                <w:rFonts w:ascii="GHEA Grapalat" w:hAnsi="GHEA Grapalat"/>
                <w:b/>
                <w:bCs/>
                <w:i/>
                <w:iCs/>
                <w:sz w:val="24"/>
                <w:szCs w:val="22"/>
                <w:lang w:val="en-US"/>
              </w:rPr>
            </w:pPr>
            <w:r w:rsidRPr="00161552">
              <w:rPr>
                <w:rFonts w:ascii="GHEA Grapalat" w:hAnsi="GHEA Grapalat"/>
                <w:b/>
                <w:bCs/>
                <w:i/>
                <w:iCs/>
                <w:sz w:val="24"/>
                <w:szCs w:val="22"/>
                <w:lang w:val="hy-AM"/>
              </w:rPr>
              <w:t>գնման</w:t>
            </w:r>
            <w:r w:rsidRPr="00161552">
              <w:rPr>
                <w:rFonts w:ascii="GHEA Grapalat" w:hAnsi="GHEA Grapalat"/>
                <w:b/>
                <w:bCs/>
                <w:i/>
                <w:iCs/>
                <w:sz w:val="24"/>
                <w:szCs w:val="22"/>
                <w:lang w:val="en-US"/>
              </w:rPr>
              <w:t xml:space="preserve"> </w:t>
            </w:r>
            <w:r w:rsidRPr="00161552">
              <w:rPr>
                <w:rFonts w:ascii="GHEA Grapalat" w:hAnsi="GHEA Grapalat"/>
                <w:b/>
                <w:bCs/>
                <w:i/>
                <w:iCs/>
                <w:sz w:val="24"/>
                <w:szCs w:val="22"/>
                <w:lang w:val="hy-AM"/>
              </w:rPr>
              <w:t xml:space="preserve"> գինը</w:t>
            </w:r>
          </w:p>
          <w:p w14:paraId="31309934" w14:textId="77777777" w:rsidR="00731EC6" w:rsidRPr="00161552" w:rsidRDefault="00731EC6" w:rsidP="00086ED7">
            <w:pPr>
              <w:pStyle w:val="BodyTextIndent2"/>
              <w:spacing w:line="240" w:lineRule="auto"/>
              <w:ind w:hanging="9"/>
              <w:jc w:val="center"/>
              <w:rPr>
                <w:rFonts w:ascii="GHEA Grapalat" w:hAnsi="GHEA Grapalat"/>
                <w:b/>
                <w:bCs/>
                <w:i/>
                <w:iCs/>
                <w:szCs w:val="22"/>
                <w:lang w:val="en-US"/>
              </w:rPr>
            </w:pPr>
            <w:r w:rsidRPr="00161552">
              <w:rPr>
                <w:rFonts w:ascii="GHEA Grapalat" w:hAnsi="GHEA Grapalat"/>
                <w:b/>
                <w:bCs/>
                <w:i/>
                <w:iCs/>
                <w:szCs w:val="22"/>
                <w:lang w:val="en-US"/>
              </w:rPr>
              <w:t xml:space="preserve"> ՀՀ դրամ </w:t>
            </w:r>
          </w:p>
        </w:tc>
        <w:tc>
          <w:tcPr>
            <w:tcW w:w="5940" w:type="dxa"/>
            <w:vMerge/>
            <w:vAlign w:val="center"/>
          </w:tcPr>
          <w:p w14:paraId="30722B7F" w14:textId="77777777" w:rsidR="00731EC6" w:rsidRPr="00161552" w:rsidRDefault="00731EC6" w:rsidP="00086ED7">
            <w:pPr>
              <w:pStyle w:val="BodyTextIndent2"/>
              <w:spacing w:line="240" w:lineRule="auto"/>
              <w:ind w:firstLine="0"/>
              <w:jc w:val="center"/>
              <w:rPr>
                <w:rFonts w:ascii="GHEA Grapalat" w:hAnsi="GHEA Grapalat"/>
                <w:b/>
                <w:bCs/>
                <w:i/>
                <w:iCs/>
              </w:rPr>
            </w:pPr>
          </w:p>
        </w:tc>
      </w:tr>
      <w:tr w:rsidR="003B414B" w14:paraId="249D304B"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49B761D0" w14:textId="5682C5AB" w:rsidR="003B414B" w:rsidRPr="00161552" w:rsidRDefault="003B414B" w:rsidP="003B414B">
            <w:pPr>
              <w:pStyle w:val="BodyTextIndent2"/>
              <w:spacing w:line="240" w:lineRule="auto"/>
              <w:ind w:firstLine="0"/>
              <w:jc w:val="center"/>
              <w:rPr>
                <w:rFonts w:ascii="Arial" w:hAnsi="Arial" w:cs="Arial"/>
                <w:sz w:val="22"/>
              </w:rPr>
            </w:pPr>
            <w:r w:rsidRPr="00F16CD8">
              <w:t>1</w:t>
            </w:r>
          </w:p>
        </w:tc>
        <w:tc>
          <w:tcPr>
            <w:tcW w:w="2709" w:type="dxa"/>
            <w:tcBorders>
              <w:top w:val="single" w:sz="4" w:space="0" w:color="auto"/>
              <w:left w:val="single" w:sz="4" w:space="0" w:color="auto"/>
              <w:bottom w:val="single" w:sz="4" w:space="0" w:color="auto"/>
              <w:right w:val="single" w:sz="4" w:space="0" w:color="auto"/>
            </w:tcBorders>
            <w:vAlign w:val="center"/>
          </w:tcPr>
          <w:p w14:paraId="1B303D3C" w14:textId="61DCB842" w:rsidR="003B414B" w:rsidRPr="00161552" w:rsidRDefault="003B414B" w:rsidP="003B414B">
            <w:pPr>
              <w:jc w:val="center"/>
              <w:rPr>
                <w:rFonts w:ascii="Arial LatArm" w:hAnsi="Arial LatArm" w:cs="Arial"/>
              </w:rPr>
            </w:pPr>
            <w:r>
              <w:rPr>
                <w:rFonts w:ascii="Arial" w:hAnsi="Arial" w:cs="Arial"/>
                <w:lang w:val="hy-AM"/>
              </w:rPr>
              <w:t xml:space="preserve">Մինչև </w:t>
            </w:r>
            <w:r>
              <w:rPr>
                <w:rFonts w:ascii="Arial LatArm" w:hAnsi="Arial LatArm" w:cs="Arial"/>
              </w:rPr>
              <w:t>1440000</w:t>
            </w:r>
          </w:p>
        </w:tc>
        <w:tc>
          <w:tcPr>
            <w:tcW w:w="5940" w:type="dxa"/>
            <w:tcBorders>
              <w:top w:val="single" w:sz="4" w:space="0" w:color="auto"/>
              <w:left w:val="single" w:sz="4" w:space="0" w:color="auto"/>
              <w:bottom w:val="single" w:sz="4" w:space="0" w:color="auto"/>
              <w:right w:val="single" w:sz="4" w:space="0" w:color="auto"/>
            </w:tcBorders>
            <w:vAlign w:val="center"/>
          </w:tcPr>
          <w:p w14:paraId="24A9E404" w14:textId="55176D98" w:rsidR="003B414B" w:rsidRDefault="003B414B" w:rsidP="003B414B">
            <w:pPr>
              <w:jc w:val="both"/>
              <w:rPr>
                <w:rFonts w:ascii="Arial LatArm" w:hAnsi="Arial LatArm" w:cs="Arial"/>
              </w:rPr>
            </w:pPr>
            <w:r>
              <w:rPr>
                <w:rFonts w:ascii="Arial LatArm" w:hAnsi="Arial LatArm" w:cs="Arial"/>
              </w:rPr>
              <w:t xml:space="preserve">È³Ùå Èº¸ 15 íï             </w:t>
            </w:r>
          </w:p>
        </w:tc>
      </w:tr>
      <w:tr w:rsidR="003B414B" w14:paraId="706869A5"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3D52619F" w14:textId="2192AD4A" w:rsidR="003B414B" w:rsidRPr="00161552" w:rsidRDefault="003B414B" w:rsidP="003B414B">
            <w:pPr>
              <w:pStyle w:val="BodyTextIndent2"/>
              <w:spacing w:line="240" w:lineRule="auto"/>
              <w:ind w:firstLine="0"/>
              <w:jc w:val="center"/>
              <w:rPr>
                <w:rFonts w:ascii="Arial" w:hAnsi="Arial" w:cs="Arial"/>
                <w:sz w:val="22"/>
              </w:rPr>
            </w:pPr>
            <w:r w:rsidRPr="00F16CD8">
              <w:t>2</w:t>
            </w:r>
          </w:p>
        </w:tc>
        <w:tc>
          <w:tcPr>
            <w:tcW w:w="2709" w:type="dxa"/>
            <w:tcBorders>
              <w:top w:val="single" w:sz="4" w:space="0" w:color="auto"/>
              <w:left w:val="single" w:sz="4" w:space="0" w:color="auto"/>
              <w:bottom w:val="single" w:sz="4" w:space="0" w:color="auto"/>
              <w:right w:val="single" w:sz="4" w:space="0" w:color="auto"/>
            </w:tcBorders>
            <w:vAlign w:val="center"/>
          </w:tcPr>
          <w:p w14:paraId="1C77E954" w14:textId="75848314"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120000</w:t>
            </w:r>
          </w:p>
        </w:tc>
        <w:tc>
          <w:tcPr>
            <w:tcW w:w="5940" w:type="dxa"/>
            <w:tcBorders>
              <w:top w:val="single" w:sz="4" w:space="0" w:color="auto"/>
              <w:left w:val="single" w:sz="4" w:space="0" w:color="auto"/>
              <w:bottom w:val="single" w:sz="4" w:space="0" w:color="auto"/>
              <w:right w:val="single" w:sz="4" w:space="0" w:color="auto"/>
            </w:tcBorders>
            <w:vAlign w:val="center"/>
          </w:tcPr>
          <w:p w14:paraId="3F3F09D1" w14:textId="7ED4370F" w:rsidR="003B414B" w:rsidRDefault="003B414B" w:rsidP="003B414B">
            <w:pPr>
              <w:jc w:val="both"/>
              <w:rPr>
                <w:rFonts w:ascii="Arial LatArm" w:hAnsi="Arial LatArm" w:cs="Arial"/>
              </w:rPr>
            </w:pPr>
            <w:r>
              <w:rPr>
                <w:rFonts w:ascii="Arial LatArm" w:hAnsi="Arial LatArm" w:cs="Arial"/>
              </w:rPr>
              <w:t xml:space="preserve">È³Ùå Èº¸ 45 íï </w:t>
            </w:r>
          </w:p>
        </w:tc>
      </w:tr>
      <w:tr w:rsidR="003B414B" w14:paraId="6804CBF4"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1DB43071" w14:textId="38A59828" w:rsidR="003B414B" w:rsidRPr="00161552" w:rsidRDefault="003B414B" w:rsidP="003B414B">
            <w:pPr>
              <w:pStyle w:val="BodyTextIndent2"/>
              <w:spacing w:line="240" w:lineRule="auto"/>
              <w:ind w:firstLine="0"/>
              <w:jc w:val="center"/>
              <w:rPr>
                <w:rFonts w:ascii="Arial" w:hAnsi="Arial" w:cs="Arial"/>
                <w:sz w:val="22"/>
              </w:rPr>
            </w:pPr>
            <w:r w:rsidRPr="00F16CD8">
              <w:t>3</w:t>
            </w:r>
          </w:p>
        </w:tc>
        <w:tc>
          <w:tcPr>
            <w:tcW w:w="2709" w:type="dxa"/>
            <w:tcBorders>
              <w:top w:val="single" w:sz="4" w:space="0" w:color="auto"/>
              <w:left w:val="single" w:sz="4" w:space="0" w:color="auto"/>
              <w:bottom w:val="single" w:sz="4" w:space="0" w:color="auto"/>
              <w:right w:val="single" w:sz="4" w:space="0" w:color="auto"/>
            </w:tcBorders>
            <w:vAlign w:val="center"/>
          </w:tcPr>
          <w:p w14:paraId="24B32449" w14:textId="22C19700"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89120</w:t>
            </w:r>
          </w:p>
        </w:tc>
        <w:tc>
          <w:tcPr>
            <w:tcW w:w="5940" w:type="dxa"/>
            <w:tcBorders>
              <w:top w:val="single" w:sz="4" w:space="0" w:color="auto"/>
              <w:left w:val="single" w:sz="4" w:space="0" w:color="auto"/>
              <w:bottom w:val="single" w:sz="4" w:space="0" w:color="auto"/>
              <w:right w:val="single" w:sz="4" w:space="0" w:color="auto"/>
            </w:tcBorders>
            <w:vAlign w:val="center"/>
          </w:tcPr>
          <w:p w14:paraId="0783D811" w14:textId="3F500701" w:rsidR="003B414B" w:rsidRDefault="00C50B2A" w:rsidP="003B414B">
            <w:pPr>
              <w:jc w:val="both"/>
              <w:rPr>
                <w:rFonts w:ascii="Arial LatArm" w:hAnsi="Arial LatArm" w:cs="Arial"/>
              </w:rPr>
            </w:pPr>
            <w:r>
              <w:rPr>
                <w:rFonts w:ascii="Arial" w:hAnsi="Arial" w:cs="Arial"/>
              </w:rPr>
              <w:t>Հեղ</w:t>
            </w:r>
            <w:r w:rsidR="003B414B">
              <w:rPr>
                <w:rFonts w:ascii="Arial" w:hAnsi="Arial" w:cs="Arial"/>
              </w:rPr>
              <w:t>ու</w:t>
            </w:r>
            <w:r>
              <w:rPr>
                <w:rFonts w:ascii="Arial" w:hAnsi="Arial" w:cs="Arial"/>
                <w:lang w:val="hy-AM"/>
              </w:rPr>
              <w:t>յ</w:t>
            </w:r>
            <w:r w:rsidR="003B414B">
              <w:rPr>
                <w:rFonts w:ascii="Arial" w:hAnsi="Arial" w:cs="Arial"/>
              </w:rPr>
              <w:t>ս</w:t>
            </w:r>
            <w:r w:rsidR="003B414B">
              <w:rPr>
                <w:rFonts w:ascii="Arial LatArm" w:hAnsi="Arial LatArm" w:cs="Arial"/>
              </w:rPr>
              <w:t xml:space="preserve">, </w:t>
            </w:r>
            <w:r w:rsidR="003B414B">
              <w:rPr>
                <w:rFonts w:ascii="Arial" w:hAnsi="Arial" w:cs="Arial"/>
              </w:rPr>
              <w:t>մանեկ</w:t>
            </w:r>
            <w:r w:rsidR="003B414B">
              <w:rPr>
                <w:rFonts w:ascii="Arial LatArm" w:hAnsi="Arial LatArm" w:cs="Arial"/>
              </w:rPr>
              <w:t xml:space="preserve">, </w:t>
            </w:r>
            <w:r w:rsidR="003B414B">
              <w:rPr>
                <w:rFonts w:ascii="Arial" w:hAnsi="Arial" w:cs="Arial"/>
              </w:rPr>
              <w:t>տափօղակ</w:t>
            </w:r>
          </w:p>
        </w:tc>
      </w:tr>
      <w:tr w:rsidR="003B414B" w14:paraId="66B66C09"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1B11504C" w14:textId="5F76A73C" w:rsidR="003B414B" w:rsidRPr="00161552" w:rsidRDefault="003B414B" w:rsidP="003B414B">
            <w:pPr>
              <w:pStyle w:val="BodyTextIndent2"/>
              <w:spacing w:line="240" w:lineRule="auto"/>
              <w:ind w:firstLine="0"/>
              <w:jc w:val="center"/>
              <w:rPr>
                <w:rFonts w:ascii="Arial" w:hAnsi="Arial" w:cs="Arial"/>
                <w:sz w:val="22"/>
              </w:rPr>
            </w:pPr>
            <w:r w:rsidRPr="00F16CD8">
              <w:t>4</w:t>
            </w:r>
          </w:p>
        </w:tc>
        <w:tc>
          <w:tcPr>
            <w:tcW w:w="2709" w:type="dxa"/>
            <w:tcBorders>
              <w:top w:val="single" w:sz="4" w:space="0" w:color="auto"/>
              <w:left w:val="single" w:sz="4" w:space="0" w:color="auto"/>
              <w:bottom w:val="single" w:sz="4" w:space="0" w:color="auto"/>
              <w:right w:val="single" w:sz="4" w:space="0" w:color="auto"/>
            </w:tcBorders>
            <w:vAlign w:val="center"/>
          </w:tcPr>
          <w:p w14:paraId="0242225E" w14:textId="01E7B423" w:rsidR="003B414B" w:rsidRPr="00161552" w:rsidRDefault="00002CB6" w:rsidP="003B414B">
            <w:pPr>
              <w:jc w:val="center"/>
              <w:rPr>
                <w:rFonts w:ascii="Arial LatArm" w:hAnsi="Arial LatArm" w:cs="Arial"/>
              </w:rPr>
            </w:pPr>
            <w:r>
              <w:rPr>
                <w:rFonts w:ascii="Arial" w:hAnsi="Arial" w:cs="Arial"/>
                <w:lang w:val="hy-AM"/>
              </w:rPr>
              <w:t xml:space="preserve"> </w:t>
            </w:r>
            <w:r w:rsidR="003B414B">
              <w:rPr>
                <w:rFonts w:ascii="Arial" w:hAnsi="Arial" w:cs="Arial"/>
                <w:lang w:val="hy-AM"/>
              </w:rPr>
              <w:t>Մինչև</w:t>
            </w:r>
            <w:r w:rsidR="003B414B">
              <w:rPr>
                <w:rFonts w:ascii="Arial LatArm" w:hAnsi="Arial LatArm" w:cs="Arial"/>
              </w:rPr>
              <w:t xml:space="preserve"> 1575000</w:t>
            </w:r>
          </w:p>
        </w:tc>
        <w:tc>
          <w:tcPr>
            <w:tcW w:w="5940" w:type="dxa"/>
            <w:tcBorders>
              <w:top w:val="single" w:sz="4" w:space="0" w:color="auto"/>
              <w:left w:val="single" w:sz="4" w:space="0" w:color="auto"/>
              <w:bottom w:val="single" w:sz="4" w:space="0" w:color="auto"/>
              <w:right w:val="single" w:sz="4" w:space="0" w:color="auto"/>
            </w:tcBorders>
            <w:vAlign w:val="center"/>
          </w:tcPr>
          <w:p w14:paraId="3E2D30D0" w14:textId="7A83AA2C" w:rsidR="003B414B" w:rsidRDefault="003B414B" w:rsidP="003B414B">
            <w:pPr>
              <w:jc w:val="both"/>
              <w:rPr>
                <w:rFonts w:ascii="Arial LatArm" w:hAnsi="Arial LatArm" w:cs="Arial"/>
              </w:rPr>
            </w:pPr>
            <w:r>
              <w:rPr>
                <w:rFonts w:ascii="Arial" w:hAnsi="Arial" w:cs="Arial"/>
              </w:rPr>
              <w:t>Ձգալար</w:t>
            </w:r>
            <w:r>
              <w:rPr>
                <w:rFonts w:ascii="Arial LatArm" w:hAnsi="Arial LatArm" w:cs="Arial"/>
              </w:rPr>
              <w:t xml:space="preserve"> </w:t>
            </w:r>
            <w:r>
              <w:rPr>
                <w:rFonts w:ascii="Arial" w:hAnsi="Arial" w:cs="Arial"/>
              </w:rPr>
              <w:t>չայրած</w:t>
            </w:r>
            <w:r>
              <w:rPr>
                <w:rFonts w:ascii="Arial LatArm" w:hAnsi="Arial LatArm" w:cs="Arial"/>
              </w:rPr>
              <w:t xml:space="preserve">          </w:t>
            </w:r>
          </w:p>
        </w:tc>
      </w:tr>
      <w:tr w:rsidR="003B414B" w14:paraId="37EBF674"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6B3817F" w14:textId="65FA961E" w:rsidR="003B414B" w:rsidRDefault="003B414B" w:rsidP="003B414B">
            <w:pPr>
              <w:pStyle w:val="BodyTextIndent2"/>
              <w:spacing w:line="240" w:lineRule="auto"/>
              <w:ind w:firstLine="0"/>
              <w:jc w:val="center"/>
              <w:rPr>
                <w:rFonts w:ascii="Arial" w:hAnsi="Arial" w:cs="Arial"/>
                <w:sz w:val="22"/>
              </w:rPr>
            </w:pPr>
            <w:r w:rsidRPr="00F16CD8">
              <w:t>5</w:t>
            </w:r>
          </w:p>
        </w:tc>
        <w:tc>
          <w:tcPr>
            <w:tcW w:w="2709" w:type="dxa"/>
            <w:tcBorders>
              <w:top w:val="single" w:sz="4" w:space="0" w:color="auto"/>
              <w:left w:val="single" w:sz="4" w:space="0" w:color="auto"/>
              <w:bottom w:val="single" w:sz="4" w:space="0" w:color="auto"/>
              <w:right w:val="single" w:sz="4" w:space="0" w:color="auto"/>
            </w:tcBorders>
            <w:vAlign w:val="center"/>
          </w:tcPr>
          <w:p w14:paraId="4F7BAF04" w14:textId="3BAE0D50"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43200</w:t>
            </w:r>
          </w:p>
        </w:tc>
        <w:tc>
          <w:tcPr>
            <w:tcW w:w="5940" w:type="dxa"/>
            <w:tcBorders>
              <w:top w:val="single" w:sz="4" w:space="0" w:color="auto"/>
              <w:left w:val="single" w:sz="4" w:space="0" w:color="auto"/>
              <w:bottom w:val="single" w:sz="4" w:space="0" w:color="auto"/>
              <w:right w:val="single" w:sz="4" w:space="0" w:color="auto"/>
            </w:tcBorders>
            <w:vAlign w:val="center"/>
          </w:tcPr>
          <w:p w14:paraId="56F60A0A" w14:textId="28244D87" w:rsidR="003B414B" w:rsidRDefault="003B414B" w:rsidP="003B414B">
            <w:pPr>
              <w:jc w:val="both"/>
              <w:rPr>
                <w:rFonts w:ascii="Arial LatArm" w:hAnsi="Arial LatArm" w:cs="Arial"/>
              </w:rPr>
            </w:pPr>
            <w:r>
              <w:rPr>
                <w:rFonts w:ascii="Arial LatArm" w:hAnsi="Arial LatArm" w:cs="Arial"/>
              </w:rPr>
              <w:t xml:space="preserve"> </w:t>
            </w:r>
            <w:r>
              <w:rPr>
                <w:rFonts w:ascii="Arial" w:hAnsi="Arial" w:cs="Arial"/>
              </w:rPr>
              <w:t>Էլ</w:t>
            </w:r>
            <w:r>
              <w:rPr>
                <w:rFonts w:ascii="Arial LatArm" w:hAnsi="Arial LatArm" w:cs="Arial"/>
              </w:rPr>
              <w:t xml:space="preserve">. </w:t>
            </w:r>
            <w:r>
              <w:rPr>
                <w:rFonts w:ascii="Arial" w:hAnsi="Arial" w:cs="Arial"/>
              </w:rPr>
              <w:t>եռակցման</w:t>
            </w:r>
            <w:r>
              <w:rPr>
                <w:rFonts w:ascii="Arial LatArm" w:hAnsi="Arial LatArm" w:cs="Arial"/>
              </w:rPr>
              <w:t xml:space="preserve"> </w:t>
            </w:r>
            <w:r>
              <w:rPr>
                <w:rFonts w:ascii="Arial" w:hAnsi="Arial" w:cs="Arial"/>
              </w:rPr>
              <w:t>էլեկտրոդ</w:t>
            </w:r>
            <w:r>
              <w:rPr>
                <w:rFonts w:ascii="Arial LatArm" w:hAnsi="Arial LatArm" w:cs="Arial"/>
              </w:rPr>
              <w:t xml:space="preserve"> 3.2 </w:t>
            </w:r>
            <w:r>
              <w:rPr>
                <w:rFonts w:ascii="Arial" w:hAnsi="Arial" w:cs="Arial"/>
              </w:rPr>
              <w:t>մմ</w:t>
            </w:r>
          </w:p>
        </w:tc>
      </w:tr>
      <w:tr w:rsidR="003B414B" w14:paraId="5DA1169B"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702FDC4E" w14:textId="595DD743" w:rsidR="003B414B" w:rsidRDefault="003B414B" w:rsidP="003B414B">
            <w:pPr>
              <w:pStyle w:val="BodyTextIndent2"/>
              <w:spacing w:line="240" w:lineRule="auto"/>
              <w:ind w:firstLine="0"/>
              <w:jc w:val="center"/>
              <w:rPr>
                <w:rFonts w:ascii="Arial" w:hAnsi="Arial" w:cs="Arial"/>
                <w:sz w:val="22"/>
              </w:rPr>
            </w:pPr>
            <w:r w:rsidRPr="00F16CD8">
              <w:t>6</w:t>
            </w:r>
          </w:p>
        </w:tc>
        <w:tc>
          <w:tcPr>
            <w:tcW w:w="2709" w:type="dxa"/>
            <w:tcBorders>
              <w:top w:val="single" w:sz="4" w:space="0" w:color="auto"/>
              <w:left w:val="single" w:sz="4" w:space="0" w:color="auto"/>
              <w:bottom w:val="single" w:sz="4" w:space="0" w:color="auto"/>
              <w:right w:val="single" w:sz="4" w:space="0" w:color="auto"/>
            </w:tcBorders>
            <w:vAlign w:val="center"/>
          </w:tcPr>
          <w:p w14:paraId="77239771" w14:textId="2D800D87"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404100</w:t>
            </w:r>
          </w:p>
        </w:tc>
        <w:tc>
          <w:tcPr>
            <w:tcW w:w="5940" w:type="dxa"/>
            <w:tcBorders>
              <w:top w:val="single" w:sz="4" w:space="0" w:color="auto"/>
              <w:left w:val="single" w:sz="4" w:space="0" w:color="auto"/>
              <w:bottom w:val="single" w:sz="4" w:space="0" w:color="auto"/>
              <w:right w:val="single" w:sz="4" w:space="0" w:color="auto"/>
            </w:tcBorders>
            <w:vAlign w:val="center"/>
          </w:tcPr>
          <w:p w14:paraId="2B75B4AD" w14:textId="13BEEB1E" w:rsidR="003B414B" w:rsidRDefault="003B414B" w:rsidP="003B414B">
            <w:pPr>
              <w:jc w:val="both"/>
              <w:rPr>
                <w:rFonts w:ascii="Arial LatArm" w:hAnsi="Arial LatArm" w:cs="Arial"/>
              </w:rPr>
            </w:pPr>
            <w:r>
              <w:rPr>
                <w:rFonts w:ascii="Arial LatArm" w:hAnsi="Arial LatArm" w:cs="Arial"/>
              </w:rPr>
              <w:t xml:space="preserve"> </w:t>
            </w:r>
            <w:r>
              <w:rPr>
                <w:rFonts w:ascii="Arial" w:hAnsi="Arial" w:cs="Arial"/>
              </w:rPr>
              <w:t>Էլ</w:t>
            </w:r>
            <w:r>
              <w:rPr>
                <w:rFonts w:ascii="Arial LatArm" w:hAnsi="Arial LatArm" w:cs="Arial"/>
              </w:rPr>
              <w:t xml:space="preserve">. </w:t>
            </w:r>
            <w:r>
              <w:rPr>
                <w:rFonts w:ascii="Arial" w:hAnsi="Arial" w:cs="Arial"/>
              </w:rPr>
              <w:t>եռակցման</w:t>
            </w:r>
            <w:r>
              <w:rPr>
                <w:rFonts w:ascii="Arial LatArm" w:hAnsi="Arial LatArm" w:cs="Arial"/>
              </w:rPr>
              <w:t xml:space="preserve"> </w:t>
            </w:r>
            <w:r>
              <w:rPr>
                <w:rFonts w:ascii="Arial" w:hAnsi="Arial" w:cs="Arial"/>
              </w:rPr>
              <w:t>էլեկտրոդ</w:t>
            </w:r>
            <w:r>
              <w:rPr>
                <w:rFonts w:ascii="Arial LatArm" w:hAnsi="Arial LatArm" w:cs="Arial"/>
              </w:rPr>
              <w:t xml:space="preserve"> 4</w:t>
            </w:r>
            <w:r>
              <w:rPr>
                <w:rFonts w:ascii="Arial" w:hAnsi="Arial" w:cs="Arial"/>
              </w:rPr>
              <w:t>մմ</w:t>
            </w:r>
          </w:p>
        </w:tc>
      </w:tr>
      <w:tr w:rsidR="003B414B" w14:paraId="1C63B8EA"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031D5DA" w14:textId="0018016E" w:rsidR="003B414B" w:rsidRDefault="003B414B" w:rsidP="003B414B">
            <w:pPr>
              <w:pStyle w:val="BodyTextIndent2"/>
              <w:spacing w:line="240" w:lineRule="auto"/>
              <w:ind w:firstLine="0"/>
              <w:jc w:val="center"/>
              <w:rPr>
                <w:rFonts w:ascii="Arial" w:hAnsi="Arial" w:cs="Arial"/>
                <w:sz w:val="22"/>
              </w:rPr>
            </w:pPr>
            <w:r w:rsidRPr="00F16CD8">
              <w:t>7</w:t>
            </w:r>
          </w:p>
        </w:tc>
        <w:tc>
          <w:tcPr>
            <w:tcW w:w="2709" w:type="dxa"/>
            <w:tcBorders>
              <w:top w:val="single" w:sz="4" w:space="0" w:color="auto"/>
              <w:left w:val="single" w:sz="4" w:space="0" w:color="auto"/>
              <w:bottom w:val="single" w:sz="4" w:space="0" w:color="auto"/>
              <w:right w:val="single" w:sz="4" w:space="0" w:color="auto"/>
            </w:tcBorders>
            <w:vAlign w:val="center"/>
          </w:tcPr>
          <w:p w14:paraId="32E5CD62" w14:textId="534E7FCB"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29100</w:t>
            </w:r>
          </w:p>
        </w:tc>
        <w:tc>
          <w:tcPr>
            <w:tcW w:w="5940" w:type="dxa"/>
            <w:tcBorders>
              <w:top w:val="single" w:sz="4" w:space="0" w:color="auto"/>
              <w:left w:val="single" w:sz="4" w:space="0" w:color="auto"/>
              <w:bottom w:val="single" w:sz="4" w:space="0" w:color="auto"/>
              <w:right w:val="single" w:sz="4" w:space="0" w:color="auto"/>
            </w:tcBorders>
            <w:vAlign w:val="center"/>
          </w:tcPr>
          <w:p w14:paraId="3505037E" w14:textId="1E4EA4C8" w:rsidR="003B414B" w:rsidRDefault="003B414B" w:rsidP="003B414B">
            <w:pPr>
              <w:jc w:val="both"/>
              <w:rPr>
                <w:rFonts w:ascii="Arial LatArm" w:hAnsi="Arial LatArm"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125</w:t>
            </w:r>
          </w:p>
        </w:tc>
      </w:tr>
      <w:tr w:rsidR="003B414B" w14:paraId="455646A1"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04F99E9A" w14:textId="33FB9581" w:rsidR="003B414B" w:rsidRDefault="003B414B" w:rsidP="003B414B">
            <w:pPr>
              <w:pStyle w:val="BodyTextIndent2"/>
              <w:spacing w:line="240" w:lineRule="auto"/>
              <w:ind w:firstLine="0"/>
              <w:jc w:val="center"/>
              <w:rPr>
                <w:rFonts w:ascii="Arial" w:hAnsi="Arial" w:cs="Arial"/>
                <w:sz w:val="22"/>
              </w:rPr>
            </w:pPr>
            <w:r w:rsidRPr="00F16CD8">
              <w:t>8</w:t>
            </w:r>
          </w:p>
        </w:tc>
        <w:tc>
          <w:tcPr>
            <w:tcW w:w="2709" w:type="dxa"/>
            <w:tcBorders>
              <w:top w:val="single" w:sz="4" w:space="0" w:color="auto"/>
              <w:left w:val="single" w:sz="4" w:space="0" w:color="auto"/>
              <w:bottom w:val="single" w:sz="4" w:space="0" w:color="auto"/>
              <w:right w:val="single" w:sz="4" w:space="0" w:color="auto"/>
            </w:tcBorders>
            <w:vAlign w:val="center"/>
          </w:tcPr>
          <w:p w14:paraId="77462553" w14:textId="041F0CED"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82800</w:t>
            </w:r>
          </w:p>
        </w:tc>
        <w:tc>
          <w:tcPr>
            <w:tcW w:w="5940" w:type="dxa"/>
            <w:tcBorders>
              <w:top w:val="single" w:sz="4" w:space="0" w:color="auto"/>
              <w:left w:val="single" w:sz="4" w:space="0" w:color="auto"/>
              <w:bottom w:val="single" w:sz="4" w:space="0" w:color="auto"/>
              <w:right w:val="single" w:sz="4" w:space="0" w:color="auto"/>
            </w:tcBorders>
            <w:vAlign w:val="center"/>
          </w:tcPr>
          <w:p w14:paraId="5912E7DF" w14:textId="4A14600D" w:rsidR="003B414B" w:rsidRDefault="003B414B" w:rsidP="003B414B">
            <w:pPr>
              <w:jc w:val="both"/>
              <w:rPr>
                <w:rFonts w:ascii="Arial LatArm" w:hAnsi="Arial LatArm"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230</w:t>
            </w:r>
          </w:p>
        </w:tc>
      </w:tr>
      <w:tr w:rsidR="003B414B" w14:paraId="31440D6B"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7DFBFC4D" w14:textId="55A346B6" w:rsidR="003B414B" w:rsidRDefault="003B414B" w:rsidP="003B414B">
            <w:pPr>
              <w:pStyle w:val="BodyTextIndent2"/>
              <w:spacing w:line="240" w:lineRule="auto"/>
              <w:ind w:firstLine="0"/>
              <w:jc w:val="center"/>
              <w:rPr>
                <w:rFonts w:ascii="Arial" w:hAnsi="Arial" w:cs="Arial"/>
                <w:sz w:val="22"/>
              </w:rPr>
            </w:pPr>
            <w:r w:rsidRPr="00F16CD8">
              <w:t>9</w:t>
            </w:r>
          </w:p>
        </w:tc>
        <w:tc>
          <w:tcPr>
            <w:tcW w:w="2709" w:type="dxa"/>
            <w:tcBorders>
              <w:top w:val="single" w:sz="4" w:space="0" w:color="auto"/>
              <w:left w:val="single" w:sz="4" w:space="0" w:color="auto"/>
              <w:bottom w:val="single" w:sz="4" w:space="0" w:color="auto"/>
              <w:right w:val="single" w:sz="4" w:space="0" w:color="auto"/>
            </w:tcBorders>
            <w:vAlign w:val="center"/>
          </w:tcPr>
          <w:p w14:paraId="470B23BD" w14:textId="3FE501E3"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328200</w:t>
            </w:r>
          </w:p>
        </w:tc>
        <w:tc>
          <w:tcPr>
            <w:tcW w:w="5940" w:type="dxa"/>
            <w:tcBorders>
              <w:top w:val="single" w:sz="4" w:space="0" w:color="auto"/>
              <w:left w:val="single" w:sz="4" w:space="0" w:color="auto"/>
              <w:bottom w:val="single" w:sz="4" w:space="0" w:color="auto"/>
              <w:right w:val="single" w:sz="4" w:space="0" w:color="auto"/>
            </w:tcBorders>
            <w:vAlign w:val="center"/>
          </w:tcPr>
          <w:p w14:paraId="1166D69D" w14:textId="0AB5B2EF" w:rsidR="003B414B" w:rsidRDefault="003B414B" w:rsidP="003B414B">
            <w:pPr>
              <w:jc w:val="both"/>
              <w:rPr>
                <w:rFonts w:ascii="Arial LatArm" w:hAnsi="Arial LatArm"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300</w:t>
            </w:r>
          </w:p>
        </w:tc>
      </w:tr>
      <w:tr w:rsidR="003B414B" w14:paraId="783CC2D6"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660C3816" w14:textId="73DC9B37" w:rsidR="003B414B" w:rsidRDefault="003B414B" w:rsidP="003B414B">
            <w:pPr>
              <w:pStyle w:val="BodyTextIndent2"/>
              <w:spacing w:line="240" w:lineRule="auto"/>
              <w:ind w:firstLine="0"/>
              <w:jc w:val="center"/>
              <w:rPr>
                <w:rFonts w:ascii="Arial" w:hAnsi="Arial" w:cs="Arial"/>
                <w:sz w:val="22"/>
              </w:rPr>
            </w:pPr>
            <w:r w:rsidRPr="00F16CD8">
              <w:t>10</w:t>
            </w:r>
          </w:p>
        </w:tc>
        <w:tc>
          <w:tcPr>
            <w:tcW w:w="2709" w:type="dxa"/>
            <w:tcBorders>
              <w:top w:val="single" w:sz="4" w:space="0" w:color="auto"/>
              <w:left w:val="single" w:sz="4" w:space="0" w:color="auto"/>
              <w:bottom w:val="single" w:sz="4" w:space="0" w:color="auto"/>
              <w:right w:val="single" w:sz="4" w:space="0" w:color="auto"/>
            </w:tcBorders>
            <w:vAlign w:val="center"/>
          </w:tcPr>
          <w:p w14:paraId="7DD094AE" w14:textId="68B292A1"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41400</w:t>
            </w:r>
          </w:p>
        </w:tc>
        <w:tc>
          <w:tcPr>
            <w:tcW w:w="5940" w:type="dxa"/>
            <w:tcBorders>
              <w:top w:val="single" w:sz="4" w:space="0" w:color="auto"/>
              <w:left w:val="single" w:sz="4" w:space="0" w:color="auto"/>
              <w:bottom w:val="single" w:sz="4" w:space="0" w:color="auto"/>
              <w:right w:val="single" w:sz="4" w:space="0" w:color="auto"/>
            </w:tcBorders>
            <w:vAlign w:val="center"/>
          </w:tcPr>
          <w:p w14:paraId="45E4DE9B" w14:textId="779E36FD" w:rsidR="003B414B" w:rsidRDefault="003B414B" w:rsidP="003B414B">
            <w:pPr>
              <w:jc w:val="both"/>
              <w:rPr>
                <w:rFonts w:ascii="Arial LatArm" w:hAnsi="Arial LatArm" w:cs="Arial"/>
              </w:rPr>
            </w:pPr>
            <w:r>
              <w:rPr>
                <w:rFonts w:ascii="Arial" w:hAnsi="Arial" w:cs="Arial"/>
              </w:rPr>
              <w:t>Հղկող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125</w:t>
            </w:r>
          </w:p>
        </w:tc>
      </w:tr>
      <w:tr w:rsidR="003B414B" w14:paraId="562D2BA6"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00A301AF" w14:textId="713B8AC8" w:rsidR="003B414B" w:rsidRDefault="003B414B" w:rsidP="003B414B">
            <w:pPr>
              <w:pStyle w:val="BodyTextIndent2"/>
              <w:spacing w:line="240" w:lineRule="auto"/>
              <w:ind w:firstLine="0"/>
              <w:jc w:val="center"/>
              <w:rPr>
                <w:rFonts w:ascii="Arial" w:hAnsi="Arial" w:cs="Arial"/>
                <w:sz w:val="22"/>
              </w:rPr>
            </w:pPr>
            <w:r w:rsidRPr="00F16CD8">
              <w:t>11</w:t>
            </w:r>
          </w:p>
        </w:tc>
        <w:tc>
          <w:tcPr>
            <w:tcW w:w="2709" w:type="dxa"/>
            <w:tcBorders>
              <w:top w:val="single" w:sz="4" w:space="0" w:color="auto"/>
              <w:left w:val="single" w:sz="4" w:space="0" w:color="auto"/>
              <w:bottom w:val="single" w:sz="4" w:space="0" w:color="auto"/>
              <w:right w:val="single" w:sz="4" w:space="0" w:color="auto"/>
            </w:tcBorders>
            <w:vAlign w:val="center"/>
          </w:tcPr>
          <w:p w14:paraId="08845658" w14:textId="71E9DF67"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40800</w:t>
            </w:r>
          </w:p>
        </w:tc>
        <w:tc>
          <w:tcPr>
            <w:tcW w:w="5940" w:type="dxa"/>
            <w:tcBorders>
              <w:top w:val="single" w:sz="4" w:space="0" w:color="auto"/>
              <w:left w:val="single" w:sz="4" w:space="0" w:color="auto"/>
              <w:bottom w:val="single" w:sz="4" w:space="0" w:color="auto"/>
              <w:right w:val="single" w:sz="4" w:space="0" w:color="auto"/>
            </w:tcBorders>
            <w:vAlign w:val="center"/>
          </w:tcPr>
          <w:p w14:paraId="57F1112F" w14:textId="0BB082A5" w:rsidR="003B414B" w:rsidRDefault="003B414B" w:rsidP="003B414B">
            <w:pPr>
              <w:jc w:val="both"/>
              <w:rPr>
                <w:rFonts w:ascii="Arial LatArm" w:hAnsi="Arial LatArm" w:cs="Arial"/>
              </w:rPr>
            </w:pPr>
            <w:r>
              <w:rPr>
                <w:rFonts w:ascii="Arial" w:hAnsi="Arial" w:cs="Arial"/>
              </w:rPr>
              <w:t>Հղկող</w:t>
            </w:r>
            <w:r>
              <w:rPr>
                <w:rFonts w:ascii="Arial LatArm" w:hAnsi="Arial LatArm" w:cs="Arial"/>
              </w:rPr>
              <w:t xml:space="preserve"> </w:t>
            </w:r>
            <w:r>
              <w:rPr>
                <w:rFonts w:ascii="Arial LatArm" w:hAnsi="Arial LatArm" w:cs="Arial LatArm"/>
              </w:rPr>
              <w:t>ëÏ³í³é³Ï</w:t>
            </w:r>
            <w:r>
              <w:rPr>
                <w:rFonts w:ascii="Arial LatArm" w:hAnsi="Arial LatArm" w:cs="Arial"/>
              </w:rPr>
              <w:t xml:space="preserve"> </w:t>
            </w:r>
            <w:r>
              <w:rPr>
                <w:rFonts w:ascii="Arial LatArm" w:hAnsi="Arial LatArm" w:cs="Arial LatArm"/>
              </w:rPr>
              <w:t>ö</w:t>
            </w:r>
            <w:r>
              <w:rPr>
                <w:rFonts w:ascii="Arial LatArm" w:hAnsi="Arial LatArm" w:cs="Arial"/>
              </w:rPr>
              <w:t xml:space="preserve"> 230</w:t>
            </w:r>
          </w:p>
        </w:tc>
      </w:tr>
      <w:tr w:rsidR="003B414B" w14:paraId="6852EE3A"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592AB9F4" w14:textId="144819F6" w:rsidR="003B414B" w:rsidRDefault="003B414B" w:rsidP="003B414B">
            <w:pPr>
              <w:pStyle w:val="BodyTextIndent2"/>
              <w:spacing w:line="240" w:lineRule="auto"/>
              <w:ind w:firstLine="0"/>
              <w:jc w:val="center"/>
              <w:rPr>
                <w:rFonts w:ascii="Arial" w:hAnsi="Arial" w:cs="Arial"/>
                <w:sz w:val="22"/>
              </w:rPr>
            </w:pPr>
            <w:r w:rsidRPr="00F16CD8">
              <w:t>12</w:t>
            </w:r>
          </w:p>
        </w:tc>
        <w:tc>
          <w:tcPr>
            <w:tcW w:w="2709" w:type="dxa"/>
            <w:tcBorders>
              <w:top w:val="single" w:sz="4" w:space="0" w:color="auto"/>
              <w:left w:val="single" w:sz="4" w:space="0" w:color="auto"/>
              <w:bottom w:val="single" w:sz="4" w:space="0" w:color="auto"/>
              <w:right w:val="single" w:sz="4" w:space="0" w:color="auto"/>
            </w:tcBorders>
            <w:vAlign w:val="center"/>
          </w:tcPr>
          <w:p w14:paraId="572C9AD5" w14:textId="2556309E"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19700</w:t>
            </w:r>
          </w:p>
        </w:tc>
        <w:tc>
          <w:tcPr>
            <w:tcW w:w="5940" w:type="dxa"/>
            <w:tcBorders>
              <w:top w:val="single" w:sz="4" w:space="0" w:color="auto"/>
              <w:left w:val="single" w:sz="4" w:space="0" w:color="auto"/>
              <w:bottom w:val="single" w:sz="4" w:space="0" w:color="auto"/>
              <w:right w:val="single" w:sz="4" w:space="0" w:color="auto"/>
            </w:tcBorders>
            <w:vAlign w:val="center"/>
          </w:tcPr>
          <w:p w14:paraId="653CCB5F" w14:textId="0D90BBCD" w:rsidR="003B414B" w:rsidRDefault="003B414B" w:rsidP="003B414B">
            <w:pPr>
              <w:jc w:val="both"/>
              <w:rPr>
                <w:rFonts w:ascii="Arial LatArm" w:hAnsi="Arial LatArm" w:cs="Arial"/>
              </w:rPr>
            </w:pPr>
            <w:r>
              <w:rPr>
                <w:rFonts w:ascii="Arial" w:hAnsi="Arial" w:cs="Arial"/>
              </w:rPr>
              <w:t>Թերթիկավոր</w:t>
            </w:r>
            <w:r>
              <w:rPr>
                <w:rFonts w:ascii="Arial LatArm" w:hAnsi="Arial LatArm" w:cs="Arial"/>
              </w:rPr>
              <w:t xml:space="preserve"> </w:t>
            </w:r>
            <w:r>
              <w:rPr>
                <w:rFonts w:ascii="Arial" w:hAnsi="Arial" w:cs="Arial"/>
              </w:rPr>
              <w:t>հղկող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115,  N 80</w:t>
            </w:r>
          </w:p>
        </w:tc>
      </w:tr>
      <w:tr w:rsidR="003B414B" w14:paraId="70FAE2C9"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30F64376" w14:textId="77777777" w:rsidR="00002CB6" w:rsidRDefault="00002CB6" w:rsidP="003B414B">
            <w:pPr>
              <w:pStyle w:val="BodyTextIndent2"/>
              <w:spacing w:line="240" w:lineRule="auto"/>
              <w:ind w:firstLine="0"/>
              <w:jc w:val="center"/>
            </w:pPr>
          </w:p>
          <w:p w14:paraId="51F2747F" w14:textId="2D18BD39" w:rsidR="003B414B" w:rsidRDefault="003B414B" w:rsidP="003B414B">
            <w:pPr>
              <w:pStyle w:val="BodyTextIndent2"/>
              <w:spacing w:line="240" w:lineRule="auto"/>
              <w:ind w:firstLine="0"/>
              <w:jc w:val="center"/>
              <w:rPr>
                <w:rFonts w:ascii="Arial" w:hAnsi="Arial" w:cs="Arial"/>
                <w:sz w:val="22"/>
              </w:rPr>
            </w:pPr>
            <w:r w:rsidRPr="00F16CD8">
              <w:t>13</w:t>
            </w:r>
          </w:p>
        </w:tc>
        <w:tc>
          <w:tcPr>
            <w:tcW w:w="2709" w:type="dxa"/>
            <w:tcBorders>
              <w:top w:val="single" w:sz="4" w:space="0" w:color="auto"/>
              <w:left w:val="single" w:sz="4" w:space="0" w:color="auto"/>
              <w:bottom w:val="single" w:sz="4" w:space="0" w:color="auto"/>
              <w:right w:val="single" w:sz="4" w:space="0" w:color="auto"/>
            </w:tcBorders>
            <w:vAlign w:val="center"/>
          </w:tcPr>
          <w:p w14:paraId="5D6C042D" w14:textId="239AE6B1"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16000</w:t>
            </w:r>
          </w:p>
        </w:tc>
        <w:tc>
          <w:tcPr>
            <w:tcW w:w="5940" w:type="dxa"/>
            <w:tcBorders>
              <w:top w:val="single" w:sz="4" w:space="0" w:color="auto"/>
              <w:left w:val="single" w:sz="4" w:space="0" w:color="auto"/>
              <w:bottom w:val="single" w:sz="4" w:space="0" w:color="auto"/>
              <w:right w:val="single" w:sz="4" w:space="0" w:color="auto"/>
            </w:tcBorders>
            <w:vAlign w:val="center"/>
          </w:tcPr>
          <w:p w14:paraId="13E91C99" w14:textId="0481625F" w:rsidR="003B414B" w:rsidRDefault="003B414B" w:rsidP="003B414B">
            <w:pPr>
              <w:jc w:val="both"/>
              <w:rPr>
                <w:rFonts w:ascii="Arial LatArm" w:hAnsi="Arial LatArm" w:cs="Arial"/>
              </w:rPr>
            </w:pPr>
            <w:r>
              <w:rPr>
                <w:rFonts w:ascii="Arial" w:hAnsi="Arial" w:cs="Arial"/>
              </w:rPr>
              <w:t>Մաքրող</w:t>
            </w:r>
            <w:r>
              <w:rPr>
                <w:rFonts w:ascii="Arial LatArm" w:hAnsi="Arial LatArm" w:cs="Arial"/>
              </w:rPr>
              <w:t xml:space="preserve"> </w:t>
            </w:r>
            <w:r>
              <w:rPr>
                <w:rFonts w:ascii="Arial" w:hAnsi="Arial" w:cs="Arial"/>
              </w:rPr>
              <w:t>բաժակ</w:t>
            </w:r>
            <w:r>
              <w:rPr>
                <w:rFonts w:ascii="Arial LatArm" w:hAnsi="Arial LatArm" w:cs="Arial"/>
              </w:rPr>
              <w:t xml:space="preserve"> </w:t>
            </w:r>
            <w:r>
              <w:rPr>
                <w:rFonts w:ascii="Arial" w:hAnsi="Arial" w:cs="Arial"/>
              </w:rPr>
              <w:t>խոզանակ</w:t>
            </w:r>
            <w:r>
              <w:rPr>
                <w:rFonts w:ascii="Arial LatArm" w:hAnsi="Arial LatArm" w:cs="Arial"/>
              </w:rPr>
              <w:t xml:space="preserve"> </w:t>
            </w:r>
            <w:r>
              <w:rPr>
                <w:rFonts w:ascii="Arial" w:hAnsi="Arial" w:cs="Arial"/>
              </w:rPr>
              <w:t>երկշերտ</w:t>
            </w:r>
            <w:r>
              <w:rPr>
                <w:rFonts w:ascii="Arial LatArm" w:hAnsi="Arial LatArm" w:cs="Arial"/>
              </w:rPr>
              <w:t xml:space="preserve"> </w:t>
            </w:r>
            <w:r>
              <w:rPr>
                <w:rFonts w:ascii="Arial" w:hAnsi="Arial" w:cs="Arial"/>
              </w:rPr>
              <w:t>երկաթե</w:t>
            </w:r>
            <w:r>
              <w:rPr>
                <w:rFonts w:ascii="Arial LatArm" w:hAnsi="Arial LatArm" w:cs="Arial"/>
              </w:rPr>
              <w:t xml:space="preserve"> </w:t>
            </w:r>
            <w:r>
              <w:rPr>
                <w:rFonts w:ascii="Arial" w:hAnsi="Arial" w:cs="Arial"/>
              </w:rPr>
              <w:t>մետաղալարով</w:t>
            </w:r>
          </w:p>
        </w:tc>
      </w:tr>
      <w:tr w:rsidR="003B414B" w14:paraId="03705315"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87150FF" w14:textId="291FF8CB" w:rsidR="003B414B" w:rsidRDefault="003B414B" w:rsidP="003B414B">
            <w:pPr>
              <w:pStyle w:val="BodyTextIndent2"/>
              <w:spacing w:line="240" w:lineRule="auto"/>
              <w:ind w:firstLine="0"/>
              <w:jc w:val="center"/>
              <w:rPr>
                <w:rFonts w:ascii="Arial" w:hAnsi="Arial" w:cs="Arial"/>
                <w:sz w:val="22"/>
              </w:rPr>
            </w:pPr>
            <w:r w:rsidRPr="00F16CD8">
              <w:t>14</w:t>
            </w:r>
          </w:p>
        </w:tc>
        <w:tc>
          <w:tcPr>
            <w:tcW w:w="2709" w:type="dxa"/>
            <w:tcBorders>
              <w:top w:val="single" w:sz="4" w:space="0" w:color="auto"/>
              <w:left w:val="single" w:sz="4" w:space="0" w:color="auto"/>
              <w:bottom w:val="single" w:sz="4" w:space="0" w:color="auto"/>
              <w:right w:val="single" w:sz="4" w:space="0" w:color="auto"/>
            </w:tcBorders>
            <w:vAlign w:val="center"/>
          </w:tcPr>
          <w:p w14:paraId="1E3D111E" w14:textId="3621A565"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1158000</w:t>
            </w:r>
          </w:p>
        </w:tc>
        <w:tc>
          <w:tcPr>
            <w:tcW w:w="5940" w:type="dxa"/>
            <w:tcBorders>
              <w:top w:val="single" w:sz="4" w:space="0" w:color="auto"/>
              <w:left w:val="single" w:sz="4" w:space="0" w:color="auto"/>
              <w:bottom w:val="single" w:sz="4" w:space="0" w:color="auto"/>
              <w:right w:val="single" w:sz="4" w:space="0" w:color="auto"/>
            </w:tcBorders>
            <w:vAlign w:val="center"/>
          </w:tcPr>
          <w:p w14:paraId="27C67481" w14:textId="72A78125" w:rsidR="003B414B" w:rsidRDefault="003B414B" w:rsidP="003B414B">
            <w:pPr>
              <w:jc w:val="both"/>
              <w:rPr>
                <w:rFonts w:ascii="Arial LatArm" w:hAnsi="Arial LatArm" w:cs="Arial"/>
              </w:rPr>
            </w:pPr>
            <w:r>
              <w:rPr>
                <w:rFonts w:ascii="Arial" w:hAnsi="Arial" w:cs="Arial"/>
              </w:rPr>
              <w:t>Ցեմենտ</w:t>
            </w:r>
            <w:r>
              <w:rPr>
                <w:rFonts w:ascii="Arial LatArm" w:hAnsi="Arial LatArm" w:cs="Arial"/>
              </w:rPr>
              <w:t xml:space="preserve"> 50</w:t>
            </w:r>
            <w:r>
              <w:rPr>
                <w:rFonts w:ascii="Arial" w:hAnsi="Arial" w:cs="Arial"/>
              </w:rPr>
              <w:t>կգ</w:t>
            </w:r>
            <w:r>
              <w:rPr>
                <w:rFonts w:ascii="Arial LatArm" w:hAnsi="Arial LatArm" w:cs="Arial"/>
              </w:rPr>
              <w:t xml:space="preserve">, </w:t>
            </w:r>
            <w:r>
              <w:rPr>
                <w:rFonts w:ascii="Arial" w:hAnsi="Arial" w:cs="Arial"/>
              </w:rPr>
              <w:t>պարկով</w:t>
            </w:r>
          </w:p>
        </w:tc>
      </w:tr>
      <w:tr w:rsidR="003B414B" w14:paraId="70F76A70"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530054AC" w14:textId="4A98495B" w:rsidR="003B414B" w:rsidRDefault="003B414B" w:rsidP="003B414B">
            <w:pPr>
              <w:pStyle w:val="BodyTextIndent2"/>
              <w:spacing w:line="240" w:lineRule="auto"/>
              <w:ind w:firstLine="0"/>
              <w:jc w:val="center"/>
              <w:rPr>
                <w:rFonts w:ascii="Arial" w:hAnsi="Arial" w:cs="Arial"/>
                <w:sz w:val="22"/>
              </w:rPr>
            </w:pPr>
            <w:r w:rsidRPr="00F16CD8">
              <w:t>15</w:t>
            </w:r>
          </w:p>
        </w:tc>
        <w:tc>
          <w:tcPr>
            <w:tcW w:w="2709" w:type="dxa"/>
            <w:tcBorders>
              <w:top w:val="single" w:sz="4" w:space="0" w:color="auto"/>
              <w:left w:val="single" w:sz="4" w:space="0" w:color="auto"/>
              <w:bottom w:val="single" w:sz="4" w:space="0" w:color="auto"/>
              <w:right w:val="single" w:sz="4" w:space="0" w:color="auto"/>
            </w:tcBorders>
            <w:vAlign w:val="center"/>
          </w:tcPr>
          <w:p w14:paraId="4EBD352F" w14:textId="0E28C97F"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266660</w:t>
            </w:r>
          </w:p>
        </w:tc>
        <w:tc>
          <w:tcPr>
            <w:tcW w:w="5940" w:type="dxa"/>
            <w:tcBorders>
              <w:top w:val="single" w:sz="4" w:space="0" w:color="auto"/>
              <w:left w:val="single" w:sz="4" w:space="0" w:color="auto"/>
              <w:bottom w:val="single" w:sz="4" w:space="0" w:color="auto"/>
              <w:right w:val="single" w:sz="4" w:space="0" w:color="auto"/>
            </w:tcBorders>
            <w:vAlign w:val="center"/>
          </w:tcPr>
          <w:p w14:paraId="4BAE18BA" w14:textId="1F124FD8" w:rsidR="003B414B" w:rsidRDefault="003B414B" w:rsidP="003B414B">
            <w:pPr>
              <w:jc w:val="both"/>
              <w:rPr>
                <w:rFonts w:ascii="Arial LatArm" w:hAnsi="Arial LatArm" w:cs="Arial"/>
              </w:rPr>
            </w:pPr>
            <w:r>
              <w:rPr>
                <w:rFonts w:ascii="Arial" w:hAnsi="Arial" w:cs="Arial"/>
              </w:rPr>
              <w:t>Կապույտ</w:t>
            </w:r>
            <w:r>
              <w:rPr>
                <w:rFonts w:ascii="Arial LatArm" w:hAnsi="Arial LatArm" w:cs="Arial"/>
              </w:rPr>
              <w:t xml:space="preserve"> </w:t>
            </w:r>
            <w:r>
              <w:rPr>
                <w:rFonts w:ascii="Arial" w:hAnsi="Arial" w:cs="Arial"/>
              </w:rPr>
              <w:t>ավազ</w:t>
            </w:r>
            <w:r>
              <w:rPr>
                <w:rFonts w:ascii="Arial LatArm" w:hAnsi="Arial LatArm" w:cs="Arial"/>
              </w:rPr>
              <w:t xml:space="preserve"> </w:t>
            </w:r>
          </w:p>
        </w:tc>
      </w:tr>
      <w:tr w:rsidR="003B414B" w14:paraId="718B95AC"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3A4F7EF9" w14:textId="4F42F815" w:rsidR="003B414B" w:rsidRDefault="003B414B" w:rsidP="003B414B">
            <w:pPr>
              <w:pStyle w:val="BodyTextIndent2"/>
              <w:spacing w:line="240" w:lineRule="auto"/>
              <w:ind w:firstLine="0"/>
              <w:jc w:val="center"/>
              <w:rPr>
                <w:rFonts w:ascii="Arial" w:hAnsi="Arial" w:cs="Arial"/>
                <w:sz w:val="22"/>
              </w:rPr>
            </w:pPr>
            <w:r w:rsidRPr="00F16CD8">
              <w:t>16</w:t>
            </w:r>
          </w:p>
        </w:tc>
        <w:tc>
          <w:tcPr>
            <w:tcW w:w="2709" w:type="dxa"/>
            <w:tcBorders>
              <w:top w:val="single" w:sz="4" w:space="0" w:color="auto"/>
              <w:left w:val="single" w:sz="4" w:space="0" w:color="auto"/>
              <w:bottom w:val="single" w:sz="4" w:space="0" w:color="auto"/>
              <w:right w:val="single" w:sz="4" w:space="0" w:color="auto"/>
            </w:tcBorders>
            <w:vAlign w:val="center"/>
          </w:tcPr>
          <w:p w14:paraId="16C6FA7D" w14:textId="5BEC634F"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140000</w:t>
            </w:r>
          </w:p>
        </w:tc>
        <w:tc>
          <w:tcPr>
            <w:tcW w:w="5940" w:type="dxa"/>
            <w:tcBorders>
              <w:top w:val="single" w:sz="4" w:space="0" w:color="auto"/>
              <w:left w:val="single" w:sz="4" w:space="0" w:color="auto"/>
              <w:bottom w:val="single" w:sz="4" w:space="0" w:color="auto"/>
              <w:right w:val="single" w:sz="4" w:space="0" w:color="auto"/>
            </w:tcBorders>
            <w:vAlign w:val="center"/>
          </w:tcPr>
          <w:p w14:paraId="6A8453B1" w14:textId="1C8DDE6C" w:rsidR="003B414B" w:rsidRDefault="003B414B" w:rsidP="003B414B">
            <w:pPr>
              <w:jc w:val="both"/>
              <w:rPr>
                <w:rFonts w:ascii="Arial LatArm" w:hAnsi="Arial LatArm" w:cs="Arial"/>
              </w:rPr>
            </w:pPr>
            <w:r>
              <w:rPr>
                <w:rFonts w:ascii="Arial" w:hAnsi="Arial" w:cs="Arial"/>
              </w:rPr>
              <w:t>Պոլիէթիլենային</w:t>
            </w:r>
            <w:r>
              <w:rPr>
                <w:rFonts w:ascii="Arial LatArm" w:hAnsi="Arial LatArm" w:cs="Arial"/>
              </w:rPr>
              <w:t xml:space="preserve"> </w:t>
            </w:r>
            <w:r>
              <w:rPr>
                <w:rFonts w:ascii="Arial" w:hAnsi="Arial" w:cs="Arial"/>
              </w:rPr>
              <w:t>պարկ</w:t>
            </w:r>
            <w:r>
              <w:rPr>
                <w:rFonts w:ascii="Arial LatArm" w:hAnsi="Arial LatArm" w:cs="Arial"/>
              </w:rPr>
              <w:t xml:space="preserve">, 25 </w:t>
            </w:r>
            <w:r>
              <w:rPr>
                <w:rFonts w:ascii="Arial" w:hAnsi="Arial" w:cs="Arial"/>
              </w:rPr>
              <w:t>կգ</w:t>
            </w:r>
          </w:p>
        </w:tc>
      </w:tr>
      <w:tr w:rsidR="003B414B" w14:paraId="574EF7CD"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4BA66AA4" w14:textId="5734172B" w:rsidR="003B414B" w:rsidRDefault="003B414B" w:rsidP="003B414B">
            <w:pPr>
              <w:pStyle w:val="BodyTextIndent2"/>
              <w:spacing w:line="240" w:lineRule="auto"/>
              <w:ind w:firstLine="0"/>
              <w:jc w:val="center"/>
              <w:rPr>
                <w:rFonts w:ascii="Arial" w:hAnsi="Arial" w:cs="Arial"/>
                <w:sz w:val="22"/>
              </w:rPr>
            </w:pPr>
            <w:r w:rsidRPr="00F16CD8">
              <w:t>17</w:t>
            </w:r>
          </w:p>
        </w:tc>
        <w:tc>
          <w:tcPr>
            <w:tcW w:w="2709" w:type="dxa"/>
            <w:tcBorders>
              <w:top w:val="single" w:sz="4" w:space="0" w:color="auto"/>
              <w:left w:val="single" w:sz="4" w:space="0" w:color="auto"/>
              <w:bottom w:val="single" w:sz="4" w:space="0" w:color="auto"/>
              <w:right w:val="single" w:sz="4" w:space="0" w:color="auto"/>
            </w:tcBorders>
            <w:vAlign w:val="center"/>
          </w:tcPr>
          <w:p w14:paraId="4A55E274" w14:textId="307EF60A"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387500</w:t>
            </w:r>
          </w:p>
        </w:tc>
        <w:tc>
          <w:tcPr>
            <w:tcW w:w="5940" w:type="dxa"/>
            <w:tcBorders>
              <w:top w:val="single" w:sz="4" w:space="0" w:color="auto"/>
              <w:left w:val="single" w:sz="4" w:space="0" w:color="auto"/>
              <w:bottom w:val="single" w:sz="4" w:space="0" w:color="auto"/>
              <w:right w:val="single" w:sz="4" w:space="0" w:color="auto"/>
            </w:tcBorders>
            <w:vAlign w:val="center"/>
          </w:tcPr>
          <w:p w14:paraId="5BDD63EA" w14:textId="26741F08" w:rsidR="003B414B" w:rsidRDefault="003B414B" w:rsidP="003B414B">
            <w:pPr>
              <w:jc w:val="both"/>
              <w:rPr>
                <w:rFonts w:ascii="Arial LatArm" w:hAnsi="Arial LatArm" w:cs="Arial"/>
              </w:rPr>
            </w:pPr>
            <w:r>
              <w:rPr>
                <w:rFonts w:ascii="Arial" w:hAnsi="Arial" w:cs="Arial"/>
              </w:rPr>
              <w:t>Բանվորական</w:t>
            </w:r>
            <w:r>
              <w:rPr>
                <w:rFonts w:ascii="Arial LatArm" w:hAnsi="Arial LatArm" w:cs="Arial"/>
              </w:rPr>
              <w:t xml:space="preserve"> </w:t>
            </w:r>
            <w:r>
              <w:rPr>
                <w:rFonts w:ascii="Arial" w:hAnsi="Arial" w:cs="Arial"/>
              </w:rPr>
              <w:t>ձեռնոց</w:t>
            </w:r>
          </w:p>
        </w:tc>
      </w:tr>
      <w:tr w:rsidR="003B414B" w14:paraId="2067AE09"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0585C32B" w14:textId="0469A8C9" w:rsidR="003B414B" w:rsidRDefault="003B414B" w:rsidP="003B414B">
            <w:pPr>
              <w:pStyle w:val="BodyTextIndent2"/>
              <w:spacing w:line="240" w:lineRule="auto"/>
              <w:ind w:firstLine="0"/>
              <w:jc w:val="center"/>
              <w:rPr>
                <w:rFonts w:ascii="Arial" w:hAnsi="Arial" w:cs="Arial"/>
                <w:sz w:val="22"/>
              </w:rPr>
            </w:pPr>
            <w:r w:rsidRPr="00F16CD8">
              <w:t>18</w:t>
            </w:r>
          </w:p>
        </w:tc>
        <w:tc>
          <w:tcPr>
            <w:tcW w:w="2709" w:type="dxa"/>
            <w:tcBorders>
              <w:top w:val="single" w:sz="4" w:space="0" w:color="auto"/>
              <w:left w:val="single" w:sz="4" w:space="0" w:color="auto"/>
              <w:bottom w:val="single" w:sz="4" w:space="0" w:color="auto"/>
              <w:right w:val="single" w:sz="4" w:space="0" w:color="auto"/>
            </w:tcBorders>
            <w:vAlign w:val="center"/>
          </w:tcPr>
          <w:p w14:paraId="779CF640" w14:textId="6AC42406"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328000</w:t>
            </w:r>
          </w:p>
        </w:tc>
        <w:tc>
          <w:tcPr>
            <w:tcW w:w="5940" w:type="dxa"/>
            <w:tcBorders>
              <w:top w:val="single" w:sz="4" w:space="0" w:color="auto"/>
              <w:left w:val="single" w:sz="4" w:space="0" w:color="auto"/>
              <w:bottom w:val="single" w:sz="4" w:space="0" w:color="auto"/>
              <w:right w:val="single" w:sz="4" w:space="0" w:color="auto"/>
            </w:tcBorders>
            <w:vAlign w:val="center"/>
          </w:tcPr>
          <w:p w14:paraId="5B9FE6D7" w14:textId="0ECE0A15" w:rsidR="003B414B" w:rsidRDefault="003B414B" w:rsidP="003B414B">
            <w:pPr>
              <w:jc w:val="both"/>
              <w:rPr>
                <w:rFonts w:ascii="Arial LatArm" w:hAnsi="Arial LatArm" w:cs="Arial"/>
              </w:rPr>
            </w:pPr>
            <w:r>
              <w:rPr>
                <w:rFonts w:ascii="Arial" w:hAnsi="Arial" w:cs="Arial"/>
              </w:rPr>
              <w:t>Մեկուսիչ</w:t>
            </w:r>
            <w:r>
              <w:rPr>
                <w:rFonts w:ascii="Arial LatArm" w:hAnsi="Arial LatArm" w:cs="Arial"/>
              </w:rPr>
              <w:t xml:space="preserve"> </w:t>
            </w:r>
            <w:r>
              <w:rPr>
                <w:rFonts w:ascii="Arial" w:hAnsi="Arial" w:cs="Arial"/>
              </w:rPr>
              <w:t>ժապավեն</w:t>
            </w:r>
            <w:r>
              <w:rPr>
                <w:rFonts w:ascii="Arial LatArm" w:hAnsi="Arial LatArm" w:cs="Arial"/>
              </w:rPr>
              <w:t xml:space="preserve">           </w:t>
            </w:r>
          </w:p>
        </w:tc>
      </w:tr>
      <w:tr w:rsidR="003B414B" w14:paraId="326C233F"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00E457B6" w14:textId="647CEA87" w:rsidR="003B414B" w:rsidRDefault="003B414B" w:rsidP="003B414B">
            <w:pPr>
              <w:pStyle w:val="BodyTextIndent2"/>
              <w:spacing w:line="240" w:lineRule="auto"/>
              <w:ind w:firstLine="0"/>
              <w:jc w:val="center"/>
              <w:rPr>
                <w:rFonts w:ascii="Arial" w:hAnsi="Arial" w:cs="Arial"/>
                <w:sz w:val="22"/>
              </w:rPr>
            </w:pPr>
            <w:r w:rsidRPr="00F16CD8">
              <w:t>19</w:t>
            </w:r>
          </w:p>
        </w:tc>
        <w:tc>
          <w:tcPr>
            <w:tcW w:w="2709" w:type="dxa"/>
            <w:tcBorders>
              <w:top w:val="single" w:sz="4" w:space="0" w:color="auto"/>
              <w:left w:val="single" w:sz="4" w:space="0" w:color="auto"/>
              <w:bottom w:val="single" w:sz="4" w:space="0" w:color="auto"/>
              <w:right w:val="single" w:sz="4" w:space="0" w:color="auto"/>
            </w:tcBorders>
            <w:vAlign w:val="center"/>
          </w:tcPr>
          <w:p w14:paraId="530594E4" w14:textId="792909A9"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30000</w:t>
            </w:r>
          </w:p>
        </w:tc>
        <w:tc>
          <w:tcPr>
            <w:tcW w:w="5940" w:type="dxa"/>
            <w:tcBorders>
              <w:top w:val="single" w:sz="4" w:space="0" w:color="auto"/>
              <w:left w:val="single" w:sz="4" w:space="0" w:color="auto"/>
              <w:bottom w:val="single" w:sz="4" w:space="0" w:color="auto"/>
              <w:right w:val="single" w:sz="4" w:space="0" w:color="auto"/>
            </w:tcBorders>
            <w:vAlign w:val="center"/>
          </w:tcPr>
          <w:p w14:paraId="182DDC61" w14:textId="339FA945" w:rsidR="003B414B" w:rsidRDefault="003B414B" w:rsidP="003B414B">
            <w:pPr>
              <w:jc w:val="both"/>
              <w:rPr>
                <w:rFonts w:ascii="Arial LatArm" w:hAnsi="Arial LatArm" w:cs="Arial"/>
              </w:rPr>
            </w:pPr>
            <w:r>
              <w:rPr>
                <w:rFonts w:ascii="Arial" w:hAnsi="Arial" w:cs="Arial"/>
              </w:rPr>
              <w:t>Սիլիկոն</w:t>
            </w:r>
            <w:r>
              <w:rPr>
                <w:rFonts w:ascii="Arial LatArm" w:hAnsi="Arial LatArm" w:cs="Arial"/>
              </w:rPr>
              <w:t xml:space="preserve">  280</w:t>
            </w:r>
            <w:r>
              <w:rPr>
                <w:rFonts w:ascii="Arial" w:hAnsi="Arial" w:cs="Arial"/>
              </w:rPr>
              <w:t>մլ</w:t>
            </w:r>
          </w:p>
        </w:tc>
      </w:tr>
      <w:tr w:rsidR="003B414B" w14:paraId="59D09331"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3B39270C" w14:textId="273E3022" w:rsidR="003B414B" w:rsidRDefault="003B414B" w:rsidP="003B414B">
            <w:pPr>
              <w:pStyle w:val="BodyTextIndent2"/>
              <w:spacing w:line="240" w:lineRule="auto"/>
              <w:ind w:firstLine="0"/>
              <w:jc w:val="center"/>
              <w:rPr>
                <w:rFonts w:ascii="Arial" w:hAnsi="Arial" w:cs="Arial"/>
                <w:sz w:val="22"/>
              </w:rPr>
            </w:pPr>
            <w:r w:rsidRPr="00F16CD8">
              <w:t>20</w:t>
            </w:r>
          </w:p>
        </w:tc>
        <w:tc>
          <w:tcPr>
            <w:tcW w:w="2709" w:type="dxa"/>
            <w:tcBorders>
              <w:top w:val="single" w:sz="4" w:space="0" w:color="auto"/>
              <w:left w:val="single" w:sz="4" w:space="0" w:color="auto"/>
              <w:bottom w:val="single" w:sz="4" w:space="0" w:color="auto"/>
              <w:right w:val="single" w:sz="4" w:space="0" w:color="auto"/>
            </w:tcBorders>
            <w:vAlign w:val="center"/>
          </w:tcPr>
          <w:p w14:paraId="1A9BCA28" w14:textId="4DE58FC8"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640000</w:t>
            </w:r>
          </w:p>
        </w:tc>
        <w:tc>
          <w:tcPr>
            <w:tcW w:w="5940" w:type="dxa"/>
            <w:tcBorders>
              <w:top w:val="single" w:sz="4" w:space="0" w:color="auto"/>
              <w:left w:val="single" w:sz="4" w:space="0" w:color="auto"/>
              <w:bottom w:val="single" w:sz="4" w:space="0" w:color="auto"/>
              <w:right w:val="single" w:sz="4" w:space="0" w:color="auto"/>
            </w:tcBorders>
            <w:vAlign w:val="center"/>
          </w:tcPr>
          <w:p w14:paraId="65A72F5B" w14:textId="116590FD" w:rsidR="003B414B" w:rsidRDefault="003B414B" w:rsidP="003B414B">
            <w:pPr>
              <w:jc w:val="both"/>
              <w:rPr>
                <w:rFonts w:ascii="Arial LatArm" w:hAnsi="Arial LatArm" w:cs="Arial"/>
              </w:rPr>
            </w:pPr>
            <w:r>
              <w:rPr>
                <w:rFonts w:ascii="Arial" w:hAnsi="Arial" w:cs="Arial"/>
              </w:rPr>
              <w:t>Մեկուսիչ</w:t>
            </w:r>
            <w:r>
              <w:rPr>
                <w:rFonts w:ascii="Arial LatArm" w:hAnsi="Arial LatArm" w:cs="Arial"/>
              </w:rPr>
              <w:t xml:space="preserve">    </w:t>
            </w:r>
            <w:r>
              <w:rPr>
                <w:rFonts w:ascii="Arial" w:hAnsi="Arial" w:cs="Arial"/>
              </w:rPr>
              <w:t>ՏՖ</w:t>
            </w:r>
            <w:r>
              <w:rPr>
                <w:rFonts w:ascii="Arial LatArm" w:hAnsi="Arial LatArm" w:cs="Arial"/>
              </w:rPr>
              <w:t xml:space="preserve"> 20-01                </w:t>
            </w:r>
          </w:p>
        </w:tc>
      </w:tr>
      <w:tr w:rsidR="003B414B" w14:paraId="7250365F"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07F64747" w14:textId="17C96232" w:rsidR="003B414B" w:rsidRDefault="003B414B" w:rsidP="003B414B">
            <w:pPr>
              <w:pStyle w:val="BodyTextIndent2"/>
              <w:spacing w:line="240" w:lineRule="auto"/>
              <w:ind w:firstLine="0"/>
              <w:jc w:val="center"/>
              <w:rPr>
                <w:rFonts w:ascii="Arial" w:hAnsi="Arial" w:cs="Arial"/>
                <w:sz w:val="22"/>
              </w:rPr>
            </w:pPr>
            <w:r w:rsidRPr="00F16CD8">
              <w:t>21</w:t>
            </w:r>
          </w:p>
        </w:tc>
        <w:tc>
          <w:tcPr>
            <w:tcW w:w="2709" w:type="dxa"/>
            <w:tcBorders>
              <w:top w:val="single" w:sz="4" w:space="0" w:color="auto"/>
              <w:left w:val="single" w:sz="4" w:space="0" w:color="auto"/>
              <w:bottom w:val="single" w:sz="4" w:space="0" w:color="auto"/>
              <w:right w:val="single" w:sz="4" w:space="0" w:color="auto"/>
            </w:tcBorders>
            <w:vAlign w:val="center"/>
          </w:tcPr>
          <w:p w14:paraId="0E191875" w14:textId="2AA47F8F"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2970000</w:t>
            </w:r>
          </w:p>
        </w:tc>
        <w:tc>
          <w:tcPr>
            <w:tcW w:w="5940" w:type="dxa"/>
            <w:tcBorders>
              <w:top w:val="single" w:sz="4" w:space="0" w:color="auto"/>
              <w:left w:val="single" w:sz="4" w:space="0" w:color="auto"/>
              <w:bottom w:val="single" w:sz="4" w:space="0" w:color="auto"/>
              <w:right w:val="single" w:sz="4" w:space="0" w:color="auto"/>
            </w:tcBorders>
            <w:vAlign w:val="center"/>
          </w:tcPr>
          <w:p w14:paraId="73CBF3AD" w14:textId="5F89DD3B" w:rsidR="003B414B" w:rsidRDefault="003B414B" w:rsidP="003B414B">
            <w:pPr>
              <w:jc w:val="both"/>
              <w:rPr>
                <w:rFonts w:ascii="Arial LatArm" w:hAnsi="Arial LatArm" w:cs="Arial"/>
              </w:rPr>
            </w:pPr>
            <w:r>
              <w:rPr>
                <w:rFonts w:ascii="Arial" w:hAnsi="Arial" w:cs="Arial"/>
              </w:rPr>
              <w:t>Ընկույզային</w:t>
            </w:r>
            <w:r>
              <w:rPr>
                <w:rFonts w:ascii="Arial LatArm" w:hAnsi="Arial LatArm" w:cs="Arial"/>
              </w:rPr>
              <w:t xml:space="preserve"> </w:t>
            </w:r>
            <w:r>
              <w:rPr>
                <w:rFonts w:ascii="Arial" w:hAnsi="Arial" w:cs="Arial"/>
              </w:rPr>
              <w:t>մեկուսիչ</w:t>
            </w:r>
            <w:r>
              <w:rPr>
                <w:rFonts w:ascii="Arial LatArm" w:hAnsi="Arial LatArm" w:cs="Arial"/>
              </w:rPr>
              <w:t xml:space="preserve"> </w:t>
            </w:r>
            <w:r>
              <w:rPr>
                <w:rFonts w:ascii="Arial" w:hAnsi="Arial" w:cs="Arial"/>
              </w:rPr>
              <w:t>ԻՏ</w:t>
            </w:r>
            <w:r>
              <w:rPr>
                <w:rFonts w:ascii="Arial LatArm" w:hAnsi="Arial LatArm" w:cs="Arial"/>
              </w:rPr>
              <w:t xml:space="preserve"> 30</w:t>
            </w:r>
          </w:p>
        </w:tc>
      </w:tr>
      <w:tr w:rsidR="003B414B" w14:paraId="757B70B2"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141BDAF2" w14:textId="23C8C37A" w:rsidR="003B414B" w:rsidRDefault="003B414B" w:rsidP="003B414B">
            <w:pPr>
              <w:pStyle w:val="BodyTextIndent2"/>
              <w:spacing w:line="240" w:lineRule="auto"/>
              <w:ind w:firstLine="0"/>
              <w:jc w:val="center"/>
              <w:rPr>
                <w:rFonts w:ascii="Arial" w:hAnsi="Arial" w:cs="Arial"/>
                <w:sz w:val="22"/>
              </w:rPr>
            </w:pPr>
            <w:r w:rsidRPr="00F16CD8">
              <w:t>22</w:t>
            </w:r>
          </w:p>
        </w:tc>
        <w:tc>
          <w:tcPr>
            <w:tcW w:w="2709" w:type="dxa"/>
            <w:tcBorders>
              <w:top w:val="single" w:sz="4" w:space="0" w:color="auto"/>
              <w:left w:val="single" w:sz="4" w:space="0" w:color="auto"/>
              <w:bottom w:val="single" w:sz="4" w:space="0" w:color="auto"/>
              <w:right w:val="single" w:sz="4" w:space="0" w:color="auto"/>
            </w:tcBorders>
            <w:vAlign w:val="center"/>
          </w:tcPr>
          <w:p w14:paraId="0BAB23B3" w14:textId="39087098"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36000</w:t>
            </w:r>
          </w:p>
        </w:tc>
        <w:tc>
          <w:tcPr>
            <w:tcW w:w="5940" w:type="dxa"/>
            <w:tcBorders>
              <w:top w:val="single" w:sz="4" w:space="0" w:color="auto"/>
              <w:left w:val="single" w:sz="4" w:space="0" w:color="auto"/>
              <w:bottom w:val="single" w:sz="4" w:space="0" w:color="auto"/>
              <w:right w:val="single" w:sz="4" w:space="0" w:color="auto"/>
            </w:tcBorders>
            <w:vAlign w:val="center"/>
          </w:tcPr>
          <w:p w14:paraId="3F853CD4" w14:textId="46F91865" w:rsidR="003B414B" w:rsidRDefault="003B414B" w:rsidP="003B414B">
            <w:pPr>
              <w:jc w:val="both"/>
              <w:rPr>
                <w:rFonts w:ascii="Arial LatArm" w:hAnsi="Arial LatArm" w:cs="Arial"/>
              </w:rPr>
            </w:pPr>
            <w:r>
              <w:rPr>
                <w:rFonts w:ascii="Arial" w:hAnsi="Arial" w:cs="Arial"/>
              </w:rPr>
              <w:t>Ներկ</w:t>
            </w:r>
            <w:r>
              <w:rPr>
                <w:rFonts w:ascii="Arial LatArm" w:hAnsi="Arial LatArm" w:cs="Arial"/>
              </w:rPr>
              <w:t xml:space="preserve"> </w:t>
            </w:r>
            <w:r>
              <w:rPr>
                <w:rFonts w:ascii="Arial" w:hAnsi="Arial" w:cs="Arial"/>
              </w:rPr>
              <w:t>փչովի</w:t>
            </w:r>
          </w:p>
        </w:tc>
      </w:tr>
      <w:tr w:rsidR="003B414B" w14:paraId="499F1D30"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6EE8EE7D" w14:textId="67FFD258" w:rsidR="003B414B" w:rsidRDefault="003B414B" w:rsidP="003B414B">
            <w:pPr>
              <w:pStyle w:val="BodyTextIndent2"/>
              <w:spacing w:line="240" w:lineRule="auto"/>
              <w:ind w:firstLine="0"/>
              <w:jc w:val="center"/>
              <w:rPr>
                <w:rFonts w:ascii="Arial" w:hAnsi="Arial" w:cs="Arial"/>
                <w:sz w:val="22"/>
              </w:rPr>
            </w:pPr>
            <w:r w:rsidRPr="00F16CD8">
              <w:t>23</w:t>
            </w:r>
          </w:p>
        </w:tc>
        <w:tc>
          <w:tcPr>
            <w:tcW w:w="2709" w:type="dxa"/>
            <w:tcBorders>
              <w:top w:val="single" w:sz="4" w:space="0" w:color="auto"/>
              <w:left w:val="single" w:sz="4" w:space="0" w:color="auto"/>
              <w:bottom w:val="single" w:sz="4" w:space="0" w:color="auto"/>
              <w:right w:val="single" w:sz="4" w:space="0" w:color="auto"/>
            </w:tcBorders>
            <w:vAlign w:val="center"/>
          </w:tcPr>
          <w:p w14:paraId="7912288B" w14:textId="50901CA4"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713900</w:t>
            </w:r>
          </w:p>
        </w:tc>
        <w:tc>
          <w:tcPr>
            <w:tcW w:w="5940" w:type="dxa"/>
            <w:tcBorders>
              <w:top w:val="single" w:sz="4" w:space="0" w:color="auto"/>
              <w:left w:val="single" w:sz="4" w:space="0" w:color="auto"/>
              <w:bottom w:val="single" w:sz="4" w:space="0" w:color="auto"/>
              <w:right w:val="single" w:sz="4" w:space="0" w:color="auto"/>
            </w:tcBorders>
            <w:vAlign w:val="center"/>
          </w:tcPr>
          <w:p w14:paraId="48AA5581" w14:textId="5D29AD1C" w:rsidR="003B414B" w:rsidRDefault="003B414B" w:rsidP="003B414B">
            <w:pPr>
              <w:jc w:val="both"/>
              <w:rPr>
                <w:rFonts w:ascii="Arial LatArm" w:hAnsi="Arial LatArm" w:cs="Arial"/>
              </w:rPr>
            </w:pPr>
            <w:r>
              <w:rPr>
                <w:rFonts w:ascii="Arial" w:hAnsi="Arial" w:cs="Arial"/>
              </w:rPr>
              <w:t>Ներկ</w:t>
            </w:r>
            <w:r>
              <w:rPr>
                <w:rFonts w:ascii="Arial LatArm" w:hAnsi="Arial LatArm" w:cs="Arial"/>
              </w:rPr>
              <w:t xml:space="preserve">  </w:t>
            </w:r>
            <w:r>
              <w:rPr>
                <w:rFonts w:ascii="Arial" w:hAnsi="Arial" w:cs="Arial"/>
              </w:rPr>
              <w:t>նիտրո</w:t>
            </w:r>
            <w:r>
              <w:rPr>
                <w:rFonts w:ascii="Arial LatArm" w:hAnsi="Arial LatArm" w:cs="Arial"/>
              </w:rPr>
              <w:t xml:space="preserve">                     </w:t>
            </w:r>
          </w:p>
        </w:tc>
      </w:tr>
      <w:tr w:rsidR="003B414B" w14:paraId="5B833B01"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5293BFF2" w14:textId="5C356E8E" w:rsidR="003B414B" w:rsidRDefault="003B414B" w:rsidP="003B414B">
            <w:pPr>
              <w:pStyle w:val="BodyTextIndent2"/>
              <w:spacing w:line="240" w:lineRule="auto"/>
              <w:ind w:firstLine="0"/>
              <w:jc w:val="center"/>
              <w:rPr>
                <w:rFonts w:ascii="Arial" w:hAnsi="Arial" w:cs="Arial"/>
                <w:sz w:val="22"/>
              </w:rPr>
            </w:pPr>
            <w:r w:rsidRPr="00F16CD8">
              <w:t>24</w:t>
            </w:r>
          </w:p>
        </w:tc>
        <w:tc>
          <w:tcPr>
            <w:tcW w:w="2709" w:type="dxa"/>
            <w:tcBorders>
              <w:top w:val="single" w:sz="4" w:space="0" w:color="auto"/>
              <w:left w:val="single" w:sz="4" w:space="0" w:color="auto"/>
              <w:bottom w:val="single" w:sz="4" w:space="0" w:color="auto"/>
              <w:right w:val="single" w:sz="4" w:space="0" w:color="auto"/>
            </w:tcBorders>
            <w:vAlign w:val="center"/>
          </w:tcPr>
          <w:p w14:paraId="09378268" w14:textId="11A9990B"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159000</w:t>
            </w:r>
          </w:p>
        </w:tc>
        <w:tc>
          <w:tcPr>
            <w:tcW w:w="5940" w:type="dxa"/>
            <w:tcBorders>
              <w:top w:val="single" w:sz="4" w:space="0" w:color="auto"/>
              <w:left w:val="single" w:sz="4" w:space="0" w:color="auto"/>
              <w:bottom w:val="single" w:sz="4" w:space="0" w:color="auto"/>
              <w:right w:val="single" w:sz="4" w:space="0" w:color="auto"/>
            </w:tcBorders>
            <w:vAlign w:val="center"/>
          </w:tcPr>
          <w:p w14:paraId="31927AF1" w14:textId="0077E6B9" w:rsidR="003B414B" w:rsidRDefault="003B414B" w:rsidP="003B414B">
            <w:pPr>
              <w:jc w:val="both"/>
              <w:rPr>
                <w:rFonts w:ascii="Arial LatArm" w:hAnsi="Arial LatArm" w:cs="Arial"/>
              </w:rPr>
            </w:pPr>
            <w:r>
              <w:rPr>
                <w:rFonts w:ascii="Arial" w:hAnsi="Arial" w:cs="Arial"/>
              </w:rPr>
              <w:t>Լուծիչ</w:t>
            </w:r>
            <w:r>
              <w:rPr>
                <w:rFonts w:ascii="Arial LatArm" w:hAnsi="Arial LatArm" w:cs="Arial"/>
              </w:rPr>
              <w:t xml:space="preserve">                          </w:t>
            </w:r>
          </w:p>
        </w:tc>
      </w:tr>
      <w:tr w:rsidR="003B414B" w14:paraId="673BE5EB"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7CC3323" w14:textId="08DF2FB5" w:rsidR="003B414B" w:rsidRDefault="003B414B" w:rsidP="003B414B">
            <w:pPr>
              <w:pStyle w:val="BodyTextIndent2"/>
              <w:spacing w:line="240" w:lineRule="auto"/>
              <w:ind w:firstLine="0"/>
              <w:jc w:val="center"/>
              <w:rPr>
                <w:rFonts w:ascii="Arial" w:hAnsi="Arial" w:cs="Arial"/>
                <w:sz w:val="22"/>
              </w:rPr>
            </w:pPr>
            <w:r w:rsidRPr="00F16CD8">
              <w:t>25</w:t>
            </w:r>
          </w:p>
        </w:tc>
        <w:tc>
          <w:tcPr>
            <w:tcW w:w="2709" w:type="dxa"/>
            <w:tcBorders>
              <w:top w:val="single" w:sz="4" w:space="0" w:color="auto"/>
              <w:left w:val="single" w:sz="4" w:space="0" w:color="auto"/>
              <w:bottom w:val="single" w:sz="4" w:space="0" w:color="auto"/>
              <w:right w:val="single" w:sz="4" w:space="0" w:color="auto"/>
            </w:tcBorders>
            <w:vAlign w:val="center"/>
          </w:tcPr>
          <w:p w14:paraId="5FD29177" w14:textId="4D5E55F9"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24000</w:t>
            </w:r>
          </w:p>
        </w:tc>
        <w:tc>
          <w:tcPr>
            <w:tcW w:w="5940" w:type="dxa"/>
            <w:tcBorders>
              <w:top w:val="single" w:sz="4" w:space="0" w:color="auto"/>
              <w:left w:val="single" w:sz="4" w:space="0" w:color="auto"/>
              <w:bottom w:val="single" w:sz="4" w:space="0" w:color="auto"/>
              <w:right w:val="single" w:sz="4" w:space="0" w:color="auto"/>
            </w:tcBorders>
            <w:vAlign w:val="center"/>
          </w:tcPr>
          <w:p w14:paraId="2C237493" w14:textId="12DAEC26" w:rsidR="003B414B" w:rsidRDefault="003B414B" w:rsidP="003B414B">
            <w:pPr>
              <w:jc w:val="both"/>
              <w:rPr>
                <w:rFonts w:ascii="Arial LatArm" w:hAnsi="Arial LatArm" w:cs="Arial"/>
              </w:rPr>
            </w:pPr>
            <w:r>
              <w:rPr>
                <w:rFonts w:ascii="Arial" w:hAnsi="Arial" w:cs="Arial"/>
              </w:rPr>
              <w:t>Կենցաղային</w:t>
            </w:r>
            <w:r>
              <w:rPr>
                <w:rFonts w:ascii="Arial LatArm" w:hAnsi="Arial LatArm" w:cs="Arial"/>
              </w:rPr>
              <w:t xml:space="preserve"> </w:t>
            </w:r>
            <w:r>
              <w:rPr>
                <w:rFonts w:ascii="Arial" w:hAnsi="Arial" w:cs="Arial"/>
              </w:rPr>
              <w:t>անջատիչ</w:t>
            </w:r>
            <w:r>
              <w:rPr>
                <w:rFonts w:ascii="Arial LatArm" w:hAnsi="Arial LatArm" w:cs="Arial"/>
              </w:rPr>
              <w:t xml:space="preserve"> (</w:t>
            </w:r>
            <w:r>
              <w:rPr>
                <w:rFonts w:ascii="Arial" w:hAnsi="Arial" w:cs="Arial"/>
              </w:rPr>
              <w:t>արտաքին</w:t>
            </w:r>
            <w:r>
              <w:rPr>
                <w:rFonts w:ascii="Arial LatArm" w:hAnsi="Arial LatArm" w:cs="Arial"/>
              </w:rPr>
              <w:t>)</w:t>
            </w:r>
          </w:p>
        </w:tc>
      </w:tr>
      <w:tr w:rsidR="003B414B" w14:paraId="3508A476"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798D9D7F" w14:textId="7535D85D" w:rsidR="003B414B" w:rsidRDefault="003B414B" w:rsidP="003B414B">
            <w:pPr>
              <w:pStyle w:val="BodyTextIndent2"/>
              <w:spacing w:line="240" w:lineRule="auto"/>
              <w:ind w:firstLine="0"/>
              <w:jc w:val="center"/>
              <w:rPr>
                <w:rFonts w:ascii="Arial" w:hAnsi="Arial" w:cs="Arial"/>
                <w:sz w:val="22"/>
              </w:rPr>
            </w:pPr>
            <w:r w:rsidRPr="00F16CD8">
              <w:t>26</w:t>
            </w:r>
          </w:p>
        </w:tc>
        <w:tc>
          <w:tcPr>
            <w:tcW w:w="2709" w:type="dxa"/>
            <w:tcBorders>
              <w:top w:val="single" w:sz="4" w:space="0" w:color="auto"/>
              <w:left w:val="single" w:sz="4" w:space="0" w:color="auto"/>
              <w:bottom w:val="single" w:sz="4" w:space="0" w:color="auto"/>
              <w:right w:val="single" w:sz="4" w:space="0" w:color="auto"/>
            </w:tcBorders>
            <w:vAlign w:val="center"/>
          </w:tcPr>
          <w:p w14:paraId="48E0147C" w14:textId="3B6B0AC9"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37800</w:t>
            </w:r>
          </w:p>
        </w:tc>
        <w:tc>
          <w:tcPr>
            <w:tcW w:w="5940" w:type="dxa"/>
            <w:tcBorders>
              <w:top w:val="single" w:sz="4" w:space="0" w:color="auto"/>
              <w:left w:val="single" w:sz="4" w:space="0" w:color="auto"/>
              <w:bottom w:val="single" w:sz="4" w:space="0" w:color="auto"/>
              <w:right w:val="single" w:sz="4" w:space="0" w:color="auto"/>
            </w:tcBorders>
            <w:vAlign w:val="center"/>
          </w:tcPr>
          <w:p w14:paraId="577EC2EB" w14:textId="229CFE2F" w:rsidR="003B414B" w:rsidRDefault="003B414B" w:rsidP="003B414B">
            <w:pPr>
              <w:jc w:val="both"/>
              <w:rPr>
                <w:rFonts w:ascii="Arial LatArm" w:hAnsi="Arial LatArm" w:cs="Arial"/>
              </w:rPr>
            </w:pPr>
            <w:r>
              <w:rPr>
                <w:rFonts w:ascii="Arial" w:hAnsi="Arial" w:cs="Arial"/>
              </w:rPr>
              <w:t>Վարդակ</w:t>
            </w:r>
            <w:r>
              <w:rPr>
                <w:rFonts w:ascii="Arial LatArm" w:hAnsi="Arial LatArm" w:cs="Arial"/>
              </w:rPr>
              <w:t xml:space="preserve"> </w:t>
            </w:r>
            <w:r>
              <w:rPr>
                <w:rFonts w:ascii="Arial" w:hAnsi="Arial" w:cs="Arial"/>
              </w:rPr>
              <w:t>պատի</w:t>
            </w:r>
            <w:r>
              <w:rPr>
                <w:rFonts w:ascii="Arial LatArm" w:hAnsi="Arial LatArm" w:cs="Arial"/>
              </w:rPr>
              <w:t xml:space="preserve"> (</w:t>
            </w:r>
            <w:r>
              <w:rPr>
                <w:rFonts w:ascii="Arial" w:hAnsi="Arial" w:cs="Arial"/>
              </w:rPr>
              <w:t>արտաքին</w:t>
            </w:r>
            <w:r>
              <w:rPr>
                <w:rFonts w:ascii="Arial LatArm" w:hAnsi="Arial LatArm" w:cs="Arial"/>
              </w:rPr>
              <w:t>)</w:t>
            </w:r>
          </w:p>
        </w:tc>
      </w:tr>
      <w:tr w:rsidR="003B414B" w14:paraId="2540EABD" w14:textId="77777777" w:rsidTr="00A35216">
        <w:trPr>
          <w:trHeight w:val="326"/>
        </w:trPr>
        <w:tc>
          <w:tcPr>
            <w:tcW w:w="1701" w:type="dxa"/>
            <w:tcBorders>
              <w:top w:val="single" w:sz="4" w:space="0" w:color="auto"/>
              <w:left w:val="single" w:sz="4" w:space="0" w:color="auto"/>
              <w:bottom w:val="single" w:sz="4" w:space="0" w:color="auto"/>
              <w:right w:val="single" w:sz="4" w:space="0" w:color="auto"/>
            </w:tcBorders>
          </w:tcPr>
          <w:p w14:paraId="050210EA" w14:textId="2DBA6F08" w:rsidR="003B414B" w:rsidRDefault="003B414B" w:rsidP="003B414B">
            <w:pPr>
              <w:pStyle w:val="BodyTextIndent2"/>
              <w:spacing w:line="240" w:lineRule="auto"/>
              <w:ind w:firstLine="0"/>
              <w:jc w:val="center"/>
              <w:rPr>
                <w:rFonts w:ascii="Arial" w:hAnsi="Arial" w:cs="Arial"/>
                <w:sz w:val="22"/>
              </w:rPr>
            </w:pPr>
            <w:r w:rsidRPr="00F16CD8">
              <w:t>27</w:t>
            </w:r>
          </w:p>
        </w:tc>
        <w:tc>
          <w:tcPr>
            <w:tcW w:w="2709" w:type="dxa"/>
            <w:tcBorders>
              <w:top w:val="single" w:sz="4" w:space="0" w:color="auto"/>
              <w:left w:val="single" w:sz="4" w:space="0" w:color="auto"/>
              <w:bottom w:val="single" w:sz="4" w:space="0" w:color="auto"/>
              <w:right w:val="single" w:sz="4" w:space="0" w:color="auto"/>
            </w:tcBorders>
            <w:vAlign w:val="center"/>
          </w:tcPr>
          <w:p w14:paraId="3B4F96E2" w14:textId="7C2F50CD"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36000</w:t>
            </w:r>
          </w:p>
        </w:tc>
        <w:tc>
          <w:tcPr>
            <w:tcW w:w="5940" w:type="dxa"/>
            <w:tcBorders>
              <w:top w:val="single" w:sz="4" w:space="0" w:color="auto"/>
              <w:left w:val="single" w:sz="4" w:space="0" w:color="auto"/>
              <w:bottom w:val="single" w:sz="4" w:space="0" w:color="auto"/>
              <w:right w:val="single" w:sz="4" w:space="0" w:color="auto"/>
            </w:tcBorders>
            <w:vAlign w:val="center"/>
          </w:tcPr>
          <w:p w14:paraId="775C2694" w14:textId="4A29FCAE" w:rsidR="003B414B" w:rsidRDefault="003B414B" w:rsidP="003B414B">
            <w:pPr>
              <w:jc w:val="both"/>
              <w:rPr>
                <w:rFonts w:ascii="Arial LatArm" w:hAnsi="Arial LatArm" w:cs="Arial"/>
              </w:rPr>
            </w:pPr>
            <w:r>
              <w:rPr>
                <w:rFonts w:ascii="Arial" w:hAnsi="Arial" w:cs="Arial"/>
              </w:rPr>
              <w:t>Պատի</w:t>
            </w:r>
            <w:r>
              <w:rPr>
                <w:rFonts w:ascii="Arial LatArm" w:hAnsi="Arial LatArm" w:cs="Arial"/>
              </w:rPr>
              <w:t xml:space="preserve"> </w:t>
            </w:r>
            <w:r>
              <w:rPr>
                <w:rFonts w:ascii="Arial" w:hAnsi="Arial" w:cs="Arial"/>
              </w:rPr>
              <w:t>կոթառ</w:t>
            </w:r>
            <w:r>
              <w:rPr>
                <w:rFonts w:ascii="Arial LatArm" w:hAnsi="Arial LatArm" w:cs="Arial"/>
              </w:rPr>
              <w:t xml:space="preserve"> E 27 </w:t>
            </w:r>
            <w:r>
              <w:rPr>
                <w:rFonts w:ascii="Arial" w:hAnsi="Arial" w:cs="Arial"/>
              </w:rPr>
              <w:t>պլաստմասե</w:t>
            </w:r>
            <w:r>
              <w:rPr>
                <w:rFonts w:ascii="Arial LatArm" w:hAnsi="Arial LatArm" w:cs="Arial"/>
              </w:rPr>
              <w:t xml:space="preserve"> </w:t>
            </w:r>
          </w:p>
        </w:tc>
      </w:tr>
      <w:tr w:rsidR="003B414B" w14:paraId="2B7D0C02"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3789959E" w14:textId="64425A80" w:rsidR="003B414B" w:rsidRDefault="003B414B" w:rsidP="003B414B">
            <w:pPr>
              <w:pStyle w:val="BodyTextIndent2"/>
              <w:spacing w:line="240" w:lineRule="auto"/>
              <w:ind w:firstLine="0"/>
              <w:jc w:val="center"/>
              <w:rPr>
                <w:rFonts w:ascii="Arial" w:hAnsi="Arial" w:cs="Arial"/>
                <w:sz w:val="22"/>
              </w:rPr>
            </w:pPr>
            <w:r w:rsidRPr="00F16CD8">
              <w:t>28</w:t>
            </w:r>
          </w:p>
        </w:tc>
        <w:tc>
          <w:tcPr>
            <w:tcW w:w="2709" w:type="dxa"/>
            <w:tcBorders>
              <w:top w:val="single" w:sz="4" w:space="0" w:color="auto"/>
              <w:left w:val="single" w:sz="4" w:space="0" w:color="auto"/>
              <w:bottom w:val="single" w:sz="4" w:space="0" w:color="auto"/>
              <w:right w:val="single" w:sz="4" w:space="0" w:color="auto"/>
            </w:tcBorders>
            <w:vAlign w:val="center"/>
          </w:tcPr>
          <w:p w14:paraId="343DAD8F" w14:textId="1449C0B9"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1350000</w:t>
            </w:r>
          </w:p>
        </w:tc>
        <w:tc>
          <w:tcPr>
            <w:tcW w:w="5940" w:type="dxa"/>
            <w:tcBorders>
              <w:top w:val="single" w:sz="4" w:space="0" w:color="auto"/>
              <w:left w:val="single" w:sz="4" w:space="0" w:color="auto"/>
              <w:bottom w:val="single" w:sz="4" w:space="0" w:color="auto"/>
              <w:right w:val="single" w:sz="4" w:space="0" w:color="auto"/>
            </w:tcBorders>
            <w:vAlign w:val="center"/>
          </w:tcPr>
          <w:p w14:paraId="3D3814A6" w14:textId="7A72F70A" w:rsidR="003B414B" w:rsidRDefault="003B414B" w:rsidP="003B414B">
            <w:pPr>
              <w:jc w:val="both"/>
              <w:rPr>
                <w:rFonts w:ascii="Arial LatArm" w:hAnsi="Arial LatArm" w:cs="Arial"/>
              </w:rPr>
            </w:pPr>
            <w:r>
              <w:rPr>
                <w:rFonts w:ascii="Arial" w:hAnsi="Arial" w:cs="Arial"/>
              </w:rPr>
              <w:t>Կլեմնիկ</w:t>
            </w:r>
          </w:p>
        </w:tc>
      </w:tr>
      <w:tr w:rsidR="003B414B" w14:paraId="0CE59694"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571D85A9" w14:textId="6096BD1C" w:rsidR="003B414B" w:rsidRDefault="003B414B" w:rsidP="003B414B">
            <w:pPr>
              <w:pStyle w:val="BodyTextIndent2"/>
              <w:spacing w:line="240" w:lineRule="auto"/>
              <w:ind w:firstLine="0"/>
              <w:jc w:val="center"/>
              <w:rPr>
                <w:rFonts w:ascii="Arial" w:hAnsi="Arial" w:cs="Arial"/>
                <w:sz w:val="22"/>
              </w:rPr>
            </w:pPr>
            <w:r w:rsidRPr="00F16CD8">
              <w:t>29</w:t>
            </w:r>
          </w:p>
        </w:tc>
        <w:tc>
          <w:tcPr>
            <w:tcW w:w="2709" w:type="dxa"/>
            <w:tcBorders>
              <w:top w:val="single" w:sz="4" w:space="0" w:color="auto"/>
              <w:left w:val="single" w:sz="4" w:space="0" w:color="auto"/>
              <w:bottom w:val="single" w:sz="4" w:space="0" w:color="auto"/>
              <w:right w:val="single" w:sz="4" w:space="0" w:color="auto"/>
            </w:tcBorders>
            <w:vAlign w:val="center"/>
          </w:tcPr>
          <w:p w14:paraId="229D7B17" w14:textId="18C56FEA"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108000</w:t>
            </w:r>
          </w:p>
        </w:tc>
        <w:tc>
          <w:tcPr>
            <w:tcW w:w="5940" w:type="dxa"/>
            <w:tcBorders>
              <w:top w:val="single" w:sz="4" w:space="0" w:color="auto"/>
              <w:left w:val="single" w:sz="4" w:space="0" w:color="auto"/>
              <w:bottom w:val="single" w:sz="4" w:space="0" w:color="auto"/>
              <w:right w:val="single" w:sz="4" w:space="0" w:color="auto"/>
            </w:tcBorders>
            <w:vAlign w:val="center"/>
          </w:tcPr>
          <w:p w14:paraId="0E87DAE7" w14:textId="277C4421" w:rsidR="003B414B" w:rsidRDefault="003B414B" w:rsidP="003B414B">
            <w:pPr>
              <w:jc w:val="both"/>
              <w:rPr>
                <w:rFonts w:ascii="Arial LatArm" w:hAnsi="Arial LatArm" w:cs="Arial"/>
              </w:rPr>
            </w:pPr>
            <w:r>
              <w:rPr>
                <w:rFonts w:ascii="Arial" w:hAnsi="Arial" w:cs="Arial"/>
              </w:rPr>
              <w:t>Ավտոմատի</w:t>
            </w:r>
            <w:r>
              <w:rPr>
                <w:rFonts w:ascii="Arial LatArm" w:hAnsi="Arial LatArm" w:cs="Arial"/>
              </w:rPr>
              <w:t xml:space="preserve"> </w:t>
            </w:r>
            <w:r>
              <w:rPr>
                <w:rFonts w:ascii="Arial" w:hAnsi="Arial" w:cs="Arial"/>
              </w:rPr>
              <w:t>հենք</w:t>
            </w:r>
          </w:p>
        </w:tc>
      </w:tr>
      <w:tr w:rsidR="003B414B" w14:paraId="5D91C843"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71F96136" w14:textId="11E1C87F" w:rsidR="003B414B" w:rsidRDefault="003B414B" w:rsidP="003B414B">
            <w:pPr>
              <w:pStyle w:val="BodyTextIndent2"/>
              <w:spacing w:line="240" w:lineRule="auto"/>
              <w:ind w:firstLine="0"/>
              <w:jc w:val="center"/>
              <w:rPr>
                <w:rFonts w:ascii="Arial" w:hAnsi="Arial" w:cs="Arial"/>
                <w:sz w:val="22"/>
              </w:rPr>
            </w:pPr>
            <w:r w:rsidRPr="00F16CD8">
              <w:t>30</w:t>
            </w:r>
          </w:p>
        </w:tc>
        <w:tc>
          <w:tcPr>
            <w:tcW w:w="2709" w:type="dxa"/>
            <w:tcBorders>
              <w:top w:val="single" w:sz="4" w:space="0" w:color="auto"/>
              <w:left w:val="single" w:sz="4" w:space="0" w:color="auto"/>
              <w:bottom w:val="single" w:sz="4" w:space="0" w:color="auto"/>
              <w:right w:val="single" w:sz="4" w:space="0" w:color="auto"/>
            </w:tcBorders>
            <w:vAlign w:val="center"/>
          </w:tcPr>
          <w:p w14:paraId="07133FEB" w14:textId="1A9CB54E"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2995000</w:t>
            </w:r>
          </w:p>
        </w:tc>
        <w:tc>
          <w:tcPr>
            <w:tcW w:w="5940" w:type="dxa"/>
            <w:tcBorders>
              <w:top w:val="single" w:sz="4" w:space="0" w:color="auto"/>
              <w:left w:val="single" w:sz="4" w:space="0" w:color="auto"/>
              <w:bottom w:val="single" w:sz="4" w:space="0" w:color="auto"/>
              <w:right w:val="single" w:sz="4" w:space="0" w:color="auto"/>
            </w:tcBorders>
            <w:vAlign w:val="center"/>
          </w:tcPr>
          <w:p w14:paraId="0887D20C" w14:textId="654E6573" w:rsidR="003B414B" w:rsidRDefault="003B414B" w:rsidP="003B414B">
            <w:pPr>
              <w:jc w:val="both"/>
              <w:rPr>
                <w:rFonts w:ascii="Arial LatArm" w:hAnsi="Arial LatArm" w:cs="Arial"/>
              </w:rPr>
            </w:pPr>
            <w:r>
              <w:rPr>
                <w:rFonts w:ascii="Arial" w:hAnsi="Arial" w:cs="Arial"/>
              </w:rPr>
              <w:t>Թողարկիչ</w:t>
            </w:r>
            <w:r>
              <w:rPr>
                <w:rFonts w:ascii="Arial LatArm" w:hAnsi="Arial LatArm" w:cs="Arial"/>
              </w:rPr>
              <w:t xml:space="preserve"> 160</w:t>
            </w:r>
            <w:r>
              <w:rPr>
                <w:rFonts w:ascii="Arial" w:hAnsi="Arial" w:cs="Arial"/>
              </w:rPr>
              <w:t>Ա</w:t>
            </w:r>
          </w:p>
        </w:tc>
      </w:tr>
      <w:tr w:rsidR="003B414B" w14:paraId="41E29279"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64223B7" w14:textId="1DD56424" w:rsidR="003B414B" w:rsidRDefault="003B414B" w:rsidP="003B414B">
            <w:pPr>
              <w:pStyle w:val="BodyTextIndent2"/>
              <w:spacing w:line="240" w:lineRule="auto"/>
              <w:ind w:firstLine="0"/>
              <w:jc w:val="center"/>
              <w:rPr>
                <w:rFonts w:ascii="Arial" w:hAnsi="Arial" w:cs="Arial"/>
                <w:sz w:val="22"/>
              </w:rPr>
            </w:pPr>
            <w:r w:rsidRPr="00F16CD8">
              <w:lastRenderedPageBreak/>
              <w:t>31</w:t>
            </w:r>
          </w:p>
        </w:tc>
        <w:tc>
          <w:tcPr>
            <w:tcW w:w="2709" w:type="dxa"/>
            <w:tcBorders>
              <w:top w:val="single" w:sz="4" w:space="0" w:color="auto"/>
              <w:left w:val="single" w:sz="4" w:space="0" w:color="auto"/>
              <w:bottom w:val="single" w:sz="4" w:space="0" w:color="auto"/>
              <w:right w:val="single" w:sz="4" w:space="0" w:color="auto"/>
            </w:tcBorders>
            <w:vAlign w:val="center"/>
          </w:tcPr>
          <w:p w14:paraId="5260DC46" w14:textId="3747A47D"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5520000</w:t>
            </w:r>
          </w:p>
        </w:tc>
        <w:tc>
          <w:tcPr>
            <w:tcW w:w="5940" w:type="dxa"/>
            <w:tcBorders>
              <w:top w:val="single" w:sz="4" w:space="0" w:color="auto"/>
              <w:left w:val="single" w:sz="4" w:space="0" w:color="auto"/>
              <w:bottom w:val="single" w:sz="4" w:space="0" w:color="auto"/>
              <w:right w:val="single" w:sz="4" w:space="0" w:color="auto"/>
            </w:tcBorders>
            <w:vAlign w:val="center"/>
          </w:tcPr>
          <w:p w14:paraId="68EF5D7E" w14:textId="0B96E737" w:rsidR="003B414B" w:rsidRDefault="003B414B" w:rsidP="003B414B">
            <w:pPr>
              <w:jc w:val="both"/>
              <w:rPr>
                <w:rFonts w:ascii="Arial LatArm" w:hAnsi="Arial LatArm" w:cs="Arial"/>
              </w:rPr>
            </w:pPr>
            <w:r>
              <w:rPr>
                <w:rFonts w:ascii="Arial" w:hAnsi="Arial" w:cs="Arial"/>
              </w:rPr>
              <w:t>Թողարկիչ</w:t>
            </w:r>
            <w:r>
              <w:rPr>
                <w:rFonts w:ascii="Arial LatArm" w:hAnsi="Arial LatArm" w:cs="Arial"/>
              </w:rPr>
              <w:t xml:space="preserve"> 95</w:t>
            </w:r>
            <w:r>
              <w:rPr>
                <w:rFonts w:ascii="Arial" w:hAnsi="Arial" w:cs="Arial"/>
              </w:rPr>
              <w:t>Ա</w:t>
            </w:r>
          </w:p>
        </w:tc>
      </w:tr>
      <w:tr w:rsidR="003B414B" w14:paraId="699A1F66"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0AE4BCD6" w14:textId="1E6F6ECE" w:rsidR="003B414B" w:rsidRDefault="003B414B" w:rsidP="003B414B">
            <w:pPr>
              <w:pStyle w:val="BodyTextIndent2"/>
              <w:spacing w:line="240" w:lineRule="auto"/>
              <w:ind w:firstLine="0"/>
              <w:jc w:val="center"/>
              <w:rPr>
                <w:rFonts w:ascii="Arial" w:hAnsi="Arial" w:cs="Arial"/>
                <w:sz w:val="22"/>
              </w:rPr>
            </w:pPr>
            <w:r w:rsidRPr="00F16CD8">
              <w:t>32</w:t>
            </w:r>
          </w:p>
        </w:tc>
        <w:tc>
          <w:tcPr>
            <w:tcW w:w="2709" w:type="dxa"/>
            <w:tcBorders>
              <w:top w:val="single" w:sz="4" w:space="0" w:color="auto"/>
              <w:left w:val="single" w:sz="4" w:space="0" w:color="auto"/>
              <w:bottom w:val="single" w:sz="4" w:space="0" w:color="auto"/>
              <w:right w:val="single" w:sz="4" w:space="0" w:color="auto"/>
            </w:tcBorders>
            <w:vAlign w:val="center"/>
          </w:tcPr>
          <w:p w14:paraId="042D07EE" w14:textId="4BF8D9D2"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4360000</w:t>
            </w:r>
          </w:p>
        </w:tc>
        <w:tc>
          <w:tcPr>
            <w:tcW w:w="5940" w:type="dxa"/>
            <w:tcBorders>
              <w:top w:val="single" w:sz="4" w:space="0" w:color="auto"/>
              <w:left w:val="single" w:sz="4" w:space="0" w:color="auto"/>
              <w:bottom w:val="single" w:sz="4" w:space="0" w:color="auto"/>
              <w:right w:val="single" w:sz="4" w:space="0" w:color="auto"/>
            </w:tcBorders>
            <w:vAlign w:val="center"/>
          </w:tcPr>
          <w:p w14:paraId="4E95F30D" w14:textId="6AE4D779" w:rsidR="003B414B" w:rsidRDefault="003B414B" w:rsidP="003B414B">
            <w:pPr>
              <w:jc w:val="both"/>
              <w:rPr>
                <w:rFonts w:ascii="Arial LatArm" w:hAnsi="Arial LatArm" w:cs="Arial"/>
              </w:rPr>
            </w:pPr>
            <w:r>
              <w:rPr>
                <w:rFonts w:ascii="Arial" w:hAnsi="Arial" w:cs="Arial"/>
              </w:rPr>
              <w:t>Թողարկիչ</w:t>
            </w:r>
            <w:r>
              <w:rPr>
                <w:rFonts w:ascii="Arial LatArm" w:hAnsi="Arial LatArm" w:cs="Arial"/>
              </w:rPr>
              <w:t xml:space="preserve"> 63</w:t>
            </w:r>
            <w:r>
              <w:rPr>
                <w:rFonts w:ascii="Arial" w:hAnsi="Arial" w:cs="Arial"/>
              </w:rPr>
              <w:t>Ա</w:t>
            </w:r>
          </w:p>
        </w:tc>
      </w:tr>
      <w:tr w:rsidR="003B414B" w14:paraId="5F82BBAE"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7BFD0C2C" w14:textId="33FA9161" w:rsidR="003B414B" w:rsidRDefault="003B414B" w:rsidP="003B414B">
            <w:pPr>
              <w:pStyle w:val="BodyTextIndent2"/>
              <w:spacing w:line="240" w:lineRule="auto"/>
              <w:ind w:firstLine="0"/>
              <w:jc w:val="center"/>
              <w:rPr>
                <w:rFonts w:ascii="Arial" w:hAnsi="Arial" w:cs="Arial"/>
                <w:sz w:val="22"/>
              </w:rPr>
            </w:pPr>
            <w:r w:rsidRPr="00F16CD8">
              <w:t>33</w:t>
            </w:r>
          </w:p>
        </w:tc>
        <w:tc>
          <w:tcPr>
            <w:tcW w:w="2709" w:type="dxa"/>
            <w:tcBorders>
              <w:top w:val="single" w:sz="4" w:space="0" w:color="auto"/>
              <w:left w:val="single" w:sz="4" w:space="0" w:color="auto"/>
              <w:bottom w:val="single" w:sz="4" w:space="0" w:color="auto"/>
              <w:right w:val="single" w:sz="4" w:space="0" w:color="auto"/>
            </w:tcBorders>
            <w:vAlign w:val="center"/>
          </w:tcPr>
          <w:p w14:paraId="35C8F097" w14:textId="53313732"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4442500</w:t>
            </w:r>
          </w:p>
        </w:tc>
        <w:tc>
          <w:tcPr>
            <w:tcW w:w="5940" w:type="dxa"/>
            <w:tcBorders>
              <w:top w:val="single" w:sz="4" w:space="0" w:color="auto"/>
              <w:left w:val="single" w:sz="4" w:space="0" w:color="auto"/>
              <w:bottom w:val="single" w:sz="4" w:space="0" w:color="auto"/>
              <w:right w:val="single" w:sz="4" w:space="0" w:color="auto"/>
            </w:tcBorders>
            <w:vAlign w:val="center"/>
          </w:tcPr>
          <w:p w14:paraId="78C2AD64" w14:textId="6761135D" w:rsidR="003B414B" w:rsidRDefault="003B414B" w:rsidP="003B414B">
            <w:pPr>
              <w:jc w:val="both"/>
              <w:rPr>
                <w:rFonts w:ascii="Arial LatArm" w:hAnsi="Arial LatArm" w:cs="Arial"/>
              </w:rPr>
            </w:pPr>
            <w:r>
              <w:rPr>
                <w:rFonts w:ascii="Arial" w:hAnsi="Arial" w:cs="Arial"/>
              </w:rPr>
              <w:t>Ավտոմատ</w:t>
            </w:r>
            <w:r>
              <w:rPr>
                <w:rFonts w:ascii="Arial LatArm" w:hAnsi="Arial LatArm" w:cs="Arial"/>
              </w:rPr>
              <w:t xml:space="preserve"> 250</w:t>
            </w:r>
            <w:r>
              <w:rPr>
                <w:rFonts w:ascii="Arial" w:hAnsi="Arial" w:cs="Arial"/>
              </w:rPr>
              <w:t>Ա</w:t>
            </w:r>
            <w:r>
              <w:rPr>
                <w:rFonts w:ascii="Arial LatArm" w:hAnsi="Arial LatArm" w:cs="Arial"/>
              </w:rPr>
              <w:t xml:space="preserve">  / </w:t>
            </w:r>
            <w:r>
              <w:rPr>
                <w:rFonts w:ascii="Arial" w:hAnsi="Arial" w:cs="Arial"/>
              </w:rPr>
              <w:t>եռաֆազ</w:t>
            </w:r>
            <w:r>
              <w:rPr>
                <w:rFonts w:ascii="Arial LatArm" w:hAnsi="Arial LatArm" w:cs="Arial"/>
              </w:rPr>
              <w:t xml:space="preserve">  /        </w:t>
            </w:r>
          </w:p>
        </w:tc>
      </w:tr>
      <w:tr w:rsidR="003B414B" w14:paraId="32734194"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5580C711" w14:textId="2EA80716" w:rsidR="003B414B" w:rsidRDefault="003B414B" w:rsidP="003B414B">
            <w:pPr>
              <w:pStyle w:val="BodyTextIndent2"/>
              <w:spacing w:line="240" w:lineRule="auto"/>
              <w:ind w:firstLine="0"/>
              <w:jc w:val="center"/>
              <w:rPr>
                <w:rFonts w:ascii="Arial" w:hAnsi="Arial" w:cs="Arial"/>
                <w:sz w:val="22"/>
              </w:rPr>
            </w:pPr>
            <w:r w:rsidRPr="00F16CD8">
              <w:t>34</w:t>
            </w:r>
          </w:p>
        </w:tc>
        <w:tc>
          <w:tcPr>
            <w:tcW w:w="2709" w:type="dxa"/>
            <w:tcBorders>
              <w:top w:val="single" w:sz="4" w:space="0" w:color="auto"/>
              <w:left w:val="single" w:sz="4" w:space="0" w:color="auto"/>
              <w:bottom w:val="single" w:sz="4" w:space="0" w:color="auto"/>
              <w:right w:val="single" w:sz="4" w:space="0" w:color="auto"/>
            </w:tcBorders>
            <w:vAlign w:val="center"/>
          </w:tcPr>
          <w:p w14:paraId="4861CD6A" w14:textId="273319DD"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2754000</w:t>
            </w:r>
          </w:p>
        </w:tc>
        <w:tc>
          <w:tcPr>
            <w:tcW w:w="5940" w:type="dxa"/>
            <w:tcBorders>
              <w:top w:val="single" w:sz="4" w:space="0" w:color="auto"/>
              <w:left w:val="single" w:sz="4" w:space="0" w:color="auto"/>
              <w:bottom w:val="single" w:sz="4" w:space="0" w:color="auto"/>
              <w:right w:val="single" w:sz="4" w:space="0" w:color="auto"/>
            </w:tcBorders>
            <w:vAlign w:val="center"/>
          </w:tcPr>
          <w:p w14:paraId="6B12271C" w14:textId="1230D4E5" w:rsidR="003B414B" w:rsidRDefault="003B414B" w:rsidP="003B414B">
            <w:pPr>
              <w:jc w:val="both"/>
              <w:rPr>
                <w:rFonts w:ascii="Arial LatArm" w:hAnsi="Arial LatArm" w:cs="Arial"/>
              </w:rPr>
            </w:pPr>
            <w:r>
              <w:rPr>
                <w:rFonts w:ascii="Arial" w:hAnsi="Arial" w:cs="Arial"/>
              </w:rPr>
              <w:t>Ավտոմատ</w:t>
            </w:r>
            <w:r>
              <w:rPr>
                <w:rFonts w:ascii="Arial LatArm" w:hAnsi="Arial LatArm" w:cs="Arial"/>
              </w:rPr>
              <w:t xml:space="preserve"> 160</w:t>
            </w:r>
            <w:r>
              <w:rPr>
                <w:rFonts w:ascii="Arial" w:hAnsi="Arial" w:cs="Arial"/>
              </w:rPr>
              <w:t>Ա</w:t>
            </w:r>
            <w:r>
              <w:rPr>
                <w:rFonts w:ascii="Arial LatArm" w:hAnsi="Arial LatArm" w:cs="Arial"/>
              </w:rPr>
              <w:t xml:space="preserve">  / </w:t>
            </w:r>
            <w:r>
              <w:rPr>
                <w:rFonts w:ascii="Arial" w:hAnsi="Arial" w:cs="Arial"/>
              </w:rPr>
              <w:t>եռաֆազ</w:t>
            </w:r>
            <w:r>
              <w:rPr>
                <w:rFonts w:ascii="Arial LatArm" w:hAnsi="Arial LatArm" w:cs="Arial"/>
              </w:rPr>
              <w:t xml:space="preserve">  /         </w:t>
            </w:r>
          </w:p>
        </w:tc>
      </w:tr>
      <w:tr w:rsidR="003B414B" w14:paraId="6EA67E7E"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73DAF96C" w14:textId="7F24B074" w:rsidR="003B414B" w:rsidRDefault="003B414B" w:rsidP="003B414B">
            <w:pPr>
              <w:pStyle w:val="BodyTextIndent2"/>
              <w:spacing w:line="240" w:lineRule="auto"/>
              <w:ind w:firstLine="0"/>
              <w:jc w:val="center"/>
              <w:rPr>
                <w:rFonts w:ascii="Arial" w:hAnsi="Arial" w:cs="Arial"/>
                <w:sz w:val="22"/>
              </w:rPr>
            </w:pPr>
            <w:r w:rsidRPr="00F16CD8">
              <w:t>35</w:t>
            </w:r>
          </w:p>
        </w:tc>
        <w:tc>
          <w:tcPr>
            <w:tcW w:w="2709" w:type="dxa"/>
            <w:tcBorders>
              <w:top w:val="single" w:sz="4" w:space="0" w:color="auto"/>
              <w:left w:val="single" w:sz="4" w:space="0" w:color="auto"/>
              <w:bottom w:val="single" w:sz="4" w:space="0" w:color="auto"/>
              <w:right w:val="single" w:sz="4" w:space="0" w:color="auto"/>
            </w:tcBorders>
            <w:vAlign w:val="center"/>
          </w:tcPr>
          <w:p w14:paraId="329FA5F0" w14:textId="73622ABA"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672000</w:t>
            </w:r>
          </w:p>
        </w:tc>
        <w:tc>
          <w:tcPr>
            <w:tcW w:w="5940" w:type="dxa"/>
            <w:tcBorders>
              <w:top w:val="single" w:sz="4" w:space="0" w:color="auto"/>
              <w:left w:val="single" w:sz="4" w:space="0" w:color="auto"/>
              <w:bottom w:val="single" w:sz="4" w:space="0" w:color="auto"/>
              <w:right w:val="single" w:sz="4" w:space="0" w:color="auto"/>
            </w:tcBorders>
            <w:vAlign w:val="center"/>
          </w:tcPr>
          <w:p w14:paraId="31ADABD9" w14:textId="7663FD33" w:rsidR="003B414B" w:rsidRDefault="003B414B" w:rsidP="003B414B">
            <w:pPr>
              <w:jc w:val="both"/>
              <w:rPr>
                <w:rFonts w:ascii="Arial LatArm" w:hAnsi="Arial LatArm" w:cs="Arial"/>
              </w:rPr>
            </w:pPr>
            <w:r>
              <w:rPr>
                <w:rFonts w:ascii="Arial" w:hAnsi="Arial" w:cs="Arial"/>
              </w:rPr>
              <w:t>Ավտոմատ</w:t>
            </w:r>
            <w:r>
              <w:rPr>
                <w:rFonts w:ascii="Arial LatArm" w:hAnsi="Arial LatArm" w:cs="Arial"/>
              </w:rPr>
              <w:t xml:space="preserve"> 100</w:t>
            </w:r>
            <w:r>
              <w:rPr>
                <w:rFonts w:ascii="Arial" w:hAnsi="Arial" w:cs="Arial"/>
              </w:rPr>
              <w:t>Ա</w:t>
            </w:r>
            <w:r>
              <w:rPr>
                <w:rFonts w:ascii="Arial LatArm" w:hAnsi="Arial LatArm" w:cs="Arial"/>
              </w:rPr>
              <w:t xml:space="preserve">  / </w:t>
            </w:r>
            <w:r>
              <w:rPr>
                <w:rFonts w:ascii="Arial" w:hAnsi="Arial" w:cs="Arial"/>
              </w:rPr>
              <w:t>եռաֆազ</w:t>
            </w:r>
            <w:r>
              <w:rPr>
                <w:rFonts w:ascii="Arial LatArm" w:hAnsi="Arial LatArm" w:cs="Arial"/>
              </w:rPr>
              <w:t xml:space="preserve">  /         </w:t>
            </w:r>
          </w:p>
        </w:tc>
      </w:tr>
      <w:tr w:rsidR="003B414B" w14:paraId="35E15B9C"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427B256A" w14:textId="3D924DB3" w:rsidR="003B414B" w:rsidRDefault="003B414B" w:rsidP="003B414B">
            <w:pPr>
              <w:pStyle w:val="BodyTextIndent2"/>
              <w:spacing w:line="240" w:lineRule="auto"/>
              <w:ind w:firstLine="0"/>
              <w:jc w:val="center"/>
              <w:rPr>
                <w:rFonts w:ascii="Arial" w:hAnsi="Arial" w:cs="Arial"/>
                <w:sz w:val="22"/>
              </w:rPr>
            </w:pPr>
            <w:r w:rsidRPr="00F16CD8">
              <w:t>36</w:t>
            </w:r>
          </w:p>
        </w:tc>
        <w:tc>
          <w:tcPr>
            <w:tcW w:w="2709" w:type="dxa"/>
            <w:tcBorders>
              <w:top w:val="single" w:sz="4" w:space="0" w:color="auto"/>
              <w:left w:val="single" w:sz="4" w:space="0" w:color="auto"/>
              <w:bottom w:val="single" w:sz="4" w:space="0" w:color="auto"/>
              <w:right w:val="single" w:sz="4" w:space="0" w:color="auto"/>
            </w:tcBorders>
            <w:vAlign w:val="center"/>
          </w:tcPr>
          <w:p w14:paraId="09572748" w14:textId="70F8FD43"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24000</w:t>
            </w:r>
          </w:p>
        </w:tc>
        <w:tc>
          <w:tcPr>
            <w:tcW w:w="5940" w:type="dxa"/>
            <w:tcBorders>
              <w:top w:val="single" w:sz="4" w:space="0" w:color="auto"/>
              <w:left w:val="single" w:sz="4" w:space="0" w:color="auto"/>
              <w:bottom w:val="single" w:sz="4" w:space="0" w:color="auto"/>
              <w:right w:val="single" w:sz="4" w:space="0" w:color="auto"/>
            </w:tcBorders>
            <w:vAlign w:val="center"/>
          </w:tcPr>
          <w:p w14:paraId="6F8AAB7A" w14:textId="74F58D94" w:rsidR="003B414B" w:rsidRDefault="003B414B" w:rsidP="003B414B">
            <w:pPr>
              <w:jc w:val="both"/>
              <w:rPr>
                <w:rFonts w:ascii="Arial LatArm" w:hAnsi="Arial LatArm" w:cs="Arial"/>
              </w:rPr>
            </w:pPr>
            <w:r>
              <w:rPr>
                <w:rFonts w:ascii="Arial" w:hAnsi="Arial" w:cs="Arial"/>
              </w:rPr>
              <w:t>Ավտոմատ</w:t>
            </w:r>
            <w:r>
              <w:rPr>
                <w:rFonts w:ascii="Arial LatArm" w:hAnsi="Arial LatArm" w:cs="Arial"/>
              </w:rPr>
              <w:t xml:space="preserve"> 100</w:t>
            </w:r>
            <w:r>
              <w:rPr>
                <w:rFonts w:ascii="Arial" w:hAnsi="Arial" w:cs="Arial"/>
              </w:rPr>
              <w:t>Ա</w:t>
            </w:r>
            <w:r>
              <w:rPr>
                <w:rFonts w:ascii="Arial LatArm" w:hAnsi="Arial LatArm" w:cs="Arial"/>
              </w:rPr>
              <w:t xml:space="preserve">   </w:t>
            </w:r>
          </w:p>
        </w:tc>
      </w:tr>
      <w:tr w:rsidR="003B414B" w14:paraId="7F8EBB95"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4F70E72A" w14:textId="30BB93BC" w:rsidR="003B414B" w:rsidRDefault="003B414B" w:rsidP="003B414B">
            <w:pPr>
              <w:pStyle w:val="BodyTextIndent2"/>
              <w:spacing w:line="240" w:lineRule="auto"/>
              <w:ind w:firstLine="0"/>
              <w:jc w:val="center"/>
              <w:rPr>
                <w:rFonts w:ascii="Arial" w:hAnsi="Arial" w:cs="Arial"/>
                <w:sz w:val="22"/>
              </w:rPr>
            </w:pPr>
            <w:r w:rsidRPr="00F16CD8">
              <w:t>37</w:t>
            </w:r>
          </w:p>
        </w:tc>
        <w:tc>
          <w:tcPr>
            <w:tcW w:w="2709" w:type="dxa"/>
            <w:tcBorders>
              <w:top w:val="single" w:sz="4" w:space="0" w:color="auto"/>
              <w:left w:val="single" w:sz="4" w:space="0" w:color="auto"/>
              <w:bottom w:val="single" w:sz="4" w:space="0" w:color="auto"/>
              <w:right w:val="single" w:sz="4" w:space="0" w:color="auto"/>
            </w:tcBorders>
            <w:vAlign w:val="center"/>
          </w:tcPr>
          <w:p w14:paraId="39611844" w14:textId="2358BA74"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28800</w:t>
            </w:r>
          </w:p>
        </w:tc>
        <w:tc>
          <w:tcPr>
            <w:tcW w:w="5940" w:type="dxa"/>
            <w:tcBorders>
              <w:top w:val="single" w:sz="4" w:space="0" w:color="auto"/>
              <w:left w:val="single" w:sz="4" w:space="0" w:color="auto"/>
              <w:bottom w:val="single" w:sz="4" w:space="0" w:color="auto"/>
              <w:right w:val="single" w:sz="4" w:space="0" w:color="auto"/>
            </w:tcBorders>
            <w:vAlign w:val="center"/>
          </w:tcPr>
          <w:p w14:paraId="5CECB2A8" w14:textId="0B4550F1" w:rsidR="003B414B" w:rsidRDefault="003B414B" w:rsidP="003B414B">
            <w:pPr>
              <w:jc w:val="both"/>
              <w:rPr>
                <w:rFonts w:ascii="Arial LatArm" w:hAnsi="Arial LatArm" w:cs="Arial"/>
              </w:rPr>
            </w:pPr>
            <w:r>
              <w:rPr>
                <w:rFonts w:ascii="Arial" w:hAnsi="Arial" w:cs="Arial"/>
              </w:rPr>
              <w:t>Ավտոմատ</w:t>
            </w:r>
            <w:r>
              <w:rPr>
                <w:rFonts w:ascii="Arial LatArm" w:hAnsi="Arial LatArm" w:cs="Arial"/>
              </w:rPr>
              <w:t xml:space="preserve"> 63</w:t>
            </w:r>
            <w:r>
              <w:rPr>
                <w:rFonts w:ascii="Arial" w:hAnsi="Arial" w:cs="Arial"/>
              </w:rPr>
              <w:t>Ա</w:t>
            </w:r>
            <w:r>
              <w:rPr>
                <w:rFonts w:ascii="Arial LatArm" w:hAnsi="Arial LatArm" w:cs="Arial"/>
              </w:rPr>
              <w:t xml:space="preserve">   </w:t>
            </w:r>
          </w:p>
        </w:tc>
      </w:tr>
      <w:tr w:rsidR="003B414B" w14:paraId="081E27F0"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7C074CBA" w14:textId="271F669E" w:rsidR="003B414B" w:rsidRDefault="003B414B" w:rsidP="003B414B">
            <w:pPr>
              <w:pStyle w:val="BodyTextIndent2"/>
              <w:spacing w:line="240" w:lineRule="auto"/>
              <w:ind w:firstLine="0"/>
              <w:jc w:val="center"/>
              <w:rPr>
                <w:rFonts w:ascii="Arial" w:hAnsi="Arial" w:cs="Arial"/>
                <w:sz w:val="22"/>
              </w:rPr>
            </w:pPr>
            <w:r w:rsidRPr="00F16CD8">
              <w:t>38</w:t>
            </w:r>
          </w:p>
        </w:tc>
        <w:tc>
          <w:tcPr>
            <w:tcW w:w="2709" w:type="dxa"/>
            <w:tcBorders>
              <w:top w:val="single" w:sz="4" w:space="0" w:color="auto"/>
              <w:left w:val="single" w:sz="4" w:space="0" w:color="auto"/>
              <w:bottom w:val="single" w:sz="4" w:space="0" w:color="auto"/>
              <w:right w:val="single" w:sz="4" w:space="0" w:color="auto"/>
            </w:tcBorders>
            <w:vAlign w:val="center"/>
          </w:tcPr>
          <w:p w14:paraId="3F1775B4" w14:textId="79031254"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288000</w:t>
            </w:r>
          </w:p>
        </w:tc>
        <w:tc>
          <w:tcPr>
            <w:tcW w:w="5940" w:type="dxa"/>
            <w:tcBorders>
              <w:top w:val="single" w:sz="4" w:space="0" w:color="auto"/>
              <w:left w:val="single" w:sz="4" w:space="0" w:color="auto"/>
              <w:bottom w:val="single" w:sz="4" w:space="0" w:color="auto"/>
              <w:right w:val="single" w:sz="4" w:space="0" w:color="auto"/>
            </w:tcBorders>
            <w:vAlign w:val="center"/>
          </w:tcPr>
          <w:p w14:paraId="020B573B" w14:textId="7D3EEFDC" w:rsidR="003B414B" w:rsidRDefault="003B414B" w:rsidP="003B414B">
            <w:pPr>
              <w:jc w:val="both"/>
              <w:rPr>
                <w:rFonts w:ascii="Arial LatArm" w:hAnsi="Arial LatArm" w:cs="Arial"/>
              </w:rPr>
            </w:pPr>
            <w:r>
              <w:rPr>
                <w:rFonts w:ascii="Arial" w:hAnsi="Arial" w:cs="Arial"/>
              </w:rPr>
              <w:t>Ավտոմատ</w:t>
            </w:r>
            <w:r>
              <w:rPr>
                <w:rFonts w:ascii="Arial LatArm" w:hAnsi="Arial LatArm" w:cs="Arial"/>
              </w:rPr>
              <w:t xml:space="preserve"> 32</w:t>
            </w:r>
            <w:r>
              <w:rPr>
                <w:rFonts w:ascii="Arial" w:hAnsi="Arial" w:cs="Arial"/>
              </w:rPr>
              <w:t>Ա</w:t>
            </w:r>
            <w:r>
              <w:rPr>
                <w:rFonts w:ascii="Arial LatArm" w:hAnsi="Arial LatArm" w:cs="Arial"/>
              </w:rPr>
              <w:t xml:space="preserve">   </w:t>
            </w:r>
          </w:p>
        </w:tc>
      </w:tr>
      <w:tr w:rsidR="003B414B" w14:paraId="4801B323"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7B2C1CD9" w14:textId="7AB094A3" w:rsidR="003B414B" w:rsidRDefault="003B414B" w:rsidP="003B414B">
            <w:pPr>
              <w:pStyle w:val="BodyTextIndent2"/>
              <w:spacing w:line="240" w:lineRule="auto"/>
              <w:ind w:firstLine="0"/>
              <w:jc w:val="center"/>
              <w:rPr>
                <w:rFonts w:ascii="Arial" w:hAnsi="Arial" w:cs="Arial"/>
                <w:sz w:val="22"/>
              </w:rPr>
            </w:pPr>
            <w:r w:rsidRPr="00F16CD8">
              <w:t>39</w:t>
            </w:r>
          </w:p>
        </w:tc>
        <w:tc>
          <w:tcPr>
            <w:tcW w:w="2709" w:type="dxa"/>
            <w:tcBorders>
              <w:top w:val="single" w:sz="4" w:space="0" w:color="auto"/>
              <w:left w:val="single" w:sz="4" w:space="0" w:color="auto"/>
              <w:bottom w:val="single" w:sz="4" w:space="0" w:color="auto"/>
              <w:right w:val="single" w:sz="4" w:space="0" w:color="auto"/>
            </w:tcBorders>
            <w:vAlign w:val="center"/>
          </w:tcPr>
          <w:p w14:paraId="665BA69E" w14:textId="73A1F913"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153600</w:t>
            </w:r>
          </w:p>
        </w:tc>
        <w:tc>
          <w:tcPr>
            <w:tcW w:w="5940" w:type="dxa"/>
            <w:tcBorders>
              <w:top w:val="single" w:sz="4" w:space="0" w:color="auto"/>
              <w:left w:val="single" w:sz="4" w:space="0" w:color="auto"/>
              <w:bottom w:val="single" w:sz="4" w:space="0" w:color="auto"/>
              <w:right w:val="single" w:sz="4" w:space="0" w:color="auto"/>
            </w:tcBorders>
            <w:vAlign w:val="center"/>
          </w:tcPr>
          <w:p w14:paraId="6513E9EA" w14:textId="7284C19B" w:rsidR="003B414B" w:rsidRDefault="003B414B" w:rsidP="003B414B">
            <w:pPr>
              <w:jc w:val="both"/>
              <w:rPr>
                <w:rFonts w:ascii="Arial LatArm" w:hAnsi="Arial LatArm" w:cs="Arial"/>
              </w:rPr>
            </w:pPr>
            <w:r>
              <w:rPr>
                <w:rFonts w:ascii="Arial" w:hAnsi="Arial" w:cs="Arial"/>
              </w:rPr>
              <w:t>Ավտոմատ</w:t>
            </w:r>
            <w:r>
              <w:rPr>
                <w:rFonts w:ascii="Arial LatArm" w:hAnsi="Arial LatArm" w:cs="Arial"/>
              </w:rPr>
              <w:t xml:space="preserve"> 25</w:t>
            </w:r>
            <w:r>
              <w:rPr>
                <w:rFonts w:ascii="Arial" w:hAnsi="Arial" w:cs="Arial"/>
              </w:rPr>
              <w:t>Ա</w:t>
            </w:r>
            <w:r>
              <w:rPr>
                <w:rFonts w:ascii="Arial LatArm" w:hAnsi="Arial LatArm" w:cs="Arial"/>
              </w:rPr>
              <w:t xml:space="preserve">   </w:t>
            </w:r>
          </w:p>
        </w:tc>
      </w:tr>
      <w:tr w:rsidR="003B414B" w14:paraId="3C1518C2"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59415514" w14:textId="634317DD" w:rsidR="003B414B" w:rsidRDefault="003B414B" w:rsidP="003B414B">
            <w:pPr>
              <w:pStyle w:val="BodyTextIndent2"/>
              <w:spacing w:line="240" w:lineRule="auto"/>
              <w:ind w:firstLine="0"/>
              <w:jc w:val="center"/>
              <w:rPr>
                <w:rFonts w:ascii="Arial" w:hAnsi="Arial" w:cs="Arial"/>
                <w:sz w:val="22"/>
              </w:rPr>
            </w:pPr>
            <w:r w:rsidRPr="00F16CD8">
              <w:t>40</w:t>
            </w:r>
          </w:p>
        </w:tc>
        <w:tc>
          <w:tcPr>
            <w:tcW w:w="2709" w:type="dxa"/>
            <w:tcBorders>
              <w:top w:val="single" w:sz="4" w:space="0" w:color="auto"/>
              <w:left w:val="single" w:sz="4" w:space="0" w:color="auto"/>
              <w:bottom w:val="single" w:sz="4" w:space="0" w:color="auto"/>
              <w:right w:val="single" w:sz="4" w:space="0" w:color="auto"/>
            </w:tcBorders>
            <w:vAlign w:val="center"/>
          </w:tcPr>
          <w:p w14:paraId="3A69B636" w14:textId="706ECF1A"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19500</w:t>
            </w:r>
          </w:p>
        </w:tc>
        <w:tc>
          <w:tcPr>
            <w:tcW w:w="5940" w:type="dxa"/>
            <w:tcBorders>
              <w:top w:val="single" w:sz="4" w:space="0" w:color="auto"/>
              <w:left w:val="single" w:sz="4" w:space="0" w:color="auto"/>
              <w:bottom w:val="single" w:sz="4" w:space="0" w:color="auto"/>
              <w:right w:val="single" w:sz="4" w:space="0" w:color="auto"/>
            </w:tcBorders>
            <w:vAlign w:val="center"/>
          </w:tcPr>
          <w:p w14:paraId="047FF636" w14:textId="6A044CB8" w:rsidR="003B414B" w:rsidRDefault="003B414B" w:rsidP="003B414B">
            <w:pPr>
              <w:jc w:val="both"/>
              <w:rPr>
                <w:rFonts w:ascii="Arial LatArm" w:hAnsi="Arial LatArm" w:cs="Arial"/>
              </w:rPr>
            </w:pPr>
            <w:r>
              <w:rPr>
                <w:rFonts w:ascii="Arial" w:hAnsi="Arial" w:cs="Arial"/>
              </w:rPr>
              <w:t>Ավտոմատ</w:t>
            </w:r>
            <w:r>
              <w:rPr>
                <w:rFonts w:ascii="Arial LatArm" w:hAnsi="Arial LatArm" w:cs="Arial"/>
              </w:rPr>
              <w:t xml:space="preserve"> 16</w:t>
            </w:r>
            <w:r>
              <w:rPr>
                <w:rFonts w:ascii="Arial" w:hAnsi="Arial" w:cs="Arial"/>
              </w:rPr>
              <w:t>Ա</w:t>
            </w:r>
            <w:r>
              <w:rPr>
                <w:rFonts w:ascii="Arial LatArm" w:hAnsi="Arial LatArm" w:cs="Arial"/>
              </w:rPr>
              <w:t xml:space="preserve">   </w:t>
            </w:r>
          </w:p>
        </w:tc>
      </w:tr>
      <w:tr w:rsidR="003B414B" w14:paraId="5E4842D6"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26D51685" w14:textId="1FF773CC" w:rsidR="003B414B" w:rsidRDefault="003B414B" w:rsidP="003B414B">
            <w:pPr>
              <w:pStyle w:val="BodyTextIndent2"/>
              <w:spacing w:line="240" w:lineRule="auto"/>
              <w:ind w:firstLine="0"/>
              <w:jc w:val="center"/>
              <w:rPr>
                <w:rFonts w:ascii="Arial" w:hAnsi="Arial" w:cs="Arial"/>
                <w:sz w:val="22"/>
              </w:rPr>
            </w:pPr>
            <w:r w:rsidRPr="00F16CD8">
              <w:t>41</w:t>
            </w:r>
          </w:p>
        </w:tc>
        <w:tc>
          <w:tcPr>
            <w:tcW w:w="2709" w:type="dxa"/>
            <w:tcBorders>
              <w:top w:val="single" w:sz="4" w:space="0" w:color="auto"/>
              <w:left w:val="single" w:sz="4" w:space="0" w:color="auto"/>
              <w:bottom w:val="single" w:sz="4" w:space="0" w:color="auto"/>
              <w:right w:val="single" w:sz="4" w:space="0" w:color="auto"/>
            </w:tcBorders>
            <w:vAlign w:val="center"/>
          </w:tcPr>
          <w:p w14:paraId="57CDA0C4" w14:textId="0E32D453" w:rsidR="003B414B" w:rsidRPr="00137C95" w:rsidRDefault="003B414B" w:rsidP="00137C95">
            <w:pPr>
              <w:jc w:val="center"/>
              <w:rPr>
                <w:rFonts w:asciiTheme="minorHAnsi" w:hAnsiTheme="minorHAnsi" w:cs="Arial"/>
                <w:lang w:val="hy-AM"/>
              </w:rPr>
            </w:pPr>
            <w:r>
              <w:rPr>
                <w:rFonts w:ascii="Arial" w:hAnsi="Arial" w:cs="Arial"/>
                <w:lang w:val="hy-AM"/>
              </w:rPr>
              <w:t>Մինչև</w:t>
            </w:r>
            <w:r w:rsidR="00137C95">
              <w:rPr>
                <w:rFonts w:ascii="Arial LatArm" w:hAnsi="Arial LatArm" w:cs="Arial"/>
              </w:rPr>
              <w:t xml:space="preserve"> </w:t>
            </w:r>
            <w:r w:rsidR="00137C95" w:rsidRPr="004E4CF4">
              <w:rPr>
                <w:rFonts w:ascii="Arial LatArm" w:hAnsi="Arial LatArm" w:cs="Arial"/>
              </w:rPr>
              <w:t>547250</w:t>
            </w:r>
          </w:p>
        </w:tc>
        <w:tc>
          <w:tcPr>
            <w:tcW w:w="5940" w:type="dxa"/>
            <w:tcBorders>
              <w:top w:val="single" w:sz="4" w:space="0" w:color="auto"/>
              <w:left w:val="single" w:sz="4" w:space="0" w:color="auto"/>
              <w:bottom w:val="single" w:sz="4" w:space="0" w:color="auto"/>
              <w:right w:val="single" w:sz="4" w:space="0" w:color="auto"/>
            </w:tcBorders>
            <w:vAlign w:val="center"/>
          </w:tcPr>
          <w:p w14:paraId="069D5EBE" w14:textId="420020F6" w:rsidR="003B414B" w:rsidRDefault="003B414B" w:rsidP="003B414B">
            <w:pPr>
              <w:jc w:val="both"/>
              <w:rPr>
                <w:rFonts w:ascii="Arial LatArm" w:hAnsi="Arial LatArm" w:cs="Arial"/>
              </w:rPr>
            </w:pPr>
            <w:r>
              <w:rPr>
                <w:rFonts w:ascii="Arial" w:hAnsi="Arial" w:cs="Arial"/>
              </w:rPr>
              <w:t>Ավտոմատ</w:t>
            </w:r>
            <w:r>
              <w:rPr>
                <w:rFonts w:ascii="Arial LatArm" w:hAnsi="Arial LatArm" w:cs="Arial"/>
              </w:rPr>
              <w:t xml:space="preserve"> 6</w:t>
            </w:r>
            <w:r>
              <w:rPr>
                <w:rFonts w:ascii="Arial" w:hAnsi="Arial" w:cs="Arial"/>
              </w:rPr>
              <w:t>Ա</w:t>
            </w:r>
            <w:r>
              <w:rPr>
                <w:rFonts w:ascii="Arial LatArm" w:hAnsi="Arial LatArm" w:cs="Arial"/>
              </w:rPr>
              <w:t xml:space="preserve">   </w:t>
            </w:r>
          </w:p>
        </w:tc>
      </w:tr>
      <w:tr w:rsidR="003B414B" w14:paraId="11B6A868"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03503E3E" w14:textId="73220BE8" w:rsidR="003B414B" w:rsidRDefault="003B414B" w:rsidP="003B414B">
            <w:pPr>
              <w:pStyle w:val="BodyTextIndent2"/>
              <w:spacing w:line="240" w:lineRule="auto"/>
              <w:ind w:firstLine="0"/>
              <w:jc w:val="center"/>
              <w:rPr>
                <w:rFonts w:ascii="Arial" w:hAnsi="Arial" w:cs="Arial"/>
                <w:sz w:val="22"/>
              </w:rPr>
            </w:pPr>
            <w:r w:rsidRPr="00F16CD8">
              <w:t>42</w:t>
            </w:r>
          </w:p>
        </w:tc>
        <w:tc>
          <w:tcPr>
            <w:tcW w:w="2709" w:type="dxa"/>
            <w:tcBorders>
              <w:top w:val="single" w:sz="4" w:space="0" w:color="auto"/>
              <w:left w:val="single" w:sz="4" w:space="0" w:color="auto"/>
              <w:bottom w:val="single" w:sz="4" w:space="0" w:color="auto"/>
              <w:right w:val="single" w:sz="4" w:space="0" w:color="auto"/>
            </w:tcBorders>
            <w:vAlign w:val="center"/>
          </w:tcPr>
          <w:p w14:paraId="38709575" w14:textId="0BBCC066"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1210000</w:t>
            </w:r>
          </w:p>
        </w:tc>
        <w:tc>
          <w:tcPr>
            <w:tcW w:w="5940" w:type="dxa"/>
            <w:tcBorders>
              <w:top w:val="single" w:sz="4" w:space="0" w:color="auto"/>
              <w:left w:val="single" w:sz="4" w:space="0" w:color="auto"/>
              <w:bottom w:val="single" w:sz="4" w:space="0" w:color="auto"/>
              <w:right w:val="single" w:sz="4" w:space="0" w:color="auto"/>
            </w:tcBorders>
            <w:vAlign w:val="center"/>
          </w:tcPr>
          <w:p w14:paraId="5222878A" w14:textId="19FD4959" w:rsidR="003B414B" w:rsidRDefault="003B414B" w:rsidP="003B414B">
            <w:pPr>
              <w:jc w:val="both"/>
              <w:rPr>
                <w:rFonts w:ascii="Arial LatArm" w:hAnsi="Arial LatArm" w:cs="Arial"/>
              </w:rPr>
            </w:pPr>
            <w:r>
              <w:rPr>
                <w:rFonts w:ascii="Arial" w:hAnsi="Arial" w:cs="Arial"/>
              </w:rPr>
              <w:t>Բաժանման</w:t>
            </w:r>
            <w:r>
              <w:rPr>
                <w:rFonts w:ascii="Arial LatArm" w:hAnsi="Arial LatArm" w:cs="Arial"/>
              </w:rPr>
              <w:t xml:space="preserve"> </w:t>
            </w:r>
            <w:r>
              <w:rPr>
                <w:rFonts w:ascii="Arial" w:hAnsi="Arial" w:cs="Arial"/>
              </w:rPr>
              <w:t>տուփ</w:t>
            </w:r>
            <w:r>
              <w:rPr>
                <w:rFonts w:ascii="Arial LatArm" w:hAnsi="Arial LatArm" w:cs="Arial"/>
              </w:rPr>
              <w:t xml:space="preserve"> </w:t>
            </w:r>
            <w:r>
              <w:rPr>
                <w:rFonts w:ascii="Arial" w:hAnsi="Arial" w:cs="Arial"/>
              </w:rPr>
              <w:t>պլաստմասե</w:t>
            </w:r>
            <w:r>
              <w:rPr>
                <w:rFonts w:ascii="Arial LatArm" w:hAnsi="Arial LatArm" w:cs="Arial"/>
              </w:rPr>
              <w:t xml:space="preserve"> 250*195*96</w:t>
            </w:r>
            <w:r>
              <w:rPr>
                <w:rFonts w:ascii="Arial" w:hAnsi="Arial" w:cs="Arial"/>
              </w:rPr>
              <w:t>մմ</w:t>
            </w:r>
          </w:p>
        </w:tc>
      </w:tr>
      <w:tr w:rsidR="003B414B" w14:paraId="38DC8EE6"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0C588419" w14:textId="7C2FC953" w:rsidR="003B414B" w:rsidRDefault="003B414B" w:rsidP="003B414B">
            <w:pPr>
              <w:pStyle w:val="BodyTextIndent2"/>
              <w:spacing w:line="240" w:lineRule="auto"/>
              <w:ind w:firstLine="0"/>
              <w:jc w:val="center"/>
              <w:rPr>
                <w:rFonts w:ascii="Arial" w:hAnsi="Arial" w:cs="Arial"/>
                <w:sz w:val="22"/>
              </w:rPr>
            </w:pPr>
            <w:r w:rsidRPr="00F16CD8">
              <w:t>43</w:t>
            </w:r>
          </w:p>
        </w:tc>
        <w:tc>
          <w:tcPr>
            <w:tcW w:w="2709" w:type="dxa"/>
            <w:tcBorders>
              <w:top w:val="single" w:sz="4" w:space="0" w:color="auto"/>
              <w:left w:val="single" w:sz="4" w:space="0" w:color="auto"/>
              <w:bottom w:val="single" w:sz="4" w:space="0" w:color="auto"/>
              <w:right w:val="single" w:sz="4" w:space="0" w:color="auto"/>
            </w:tcBorders>
            <w:vAlign w:val="center"/>
          </w:tcPr>
          <w:p w14:paraId="3AD06090" w14:textId="6DD171A0"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10200000</w:t>
            </w:r>
          </w:p>
        </w:tc>
        <w:tc>
          <w:tcPr>
            <w:tcW w:w="5940" w:type="dxa"/>
            <w:tcBorders>
              <w:top w:val="single" w:sz="4" w:space="0" w:color="auto"/>
              <w:left w:val="single" w:sz="4" w:space="0" w:color="auto"/>
              <w:bottom w:val="single" w:sz="4" w:space="0" w:color="auto"/>
              <w:right w:val="single" w:sz="4" w:space="0" w:color="auto"/>
            </w:tcBorders>
            <w:vAlign w:val="center"/>
          </w:tcPr>
          <w:p w14:paraId="671557F7" w14:textId="24F395DA" w:rsidR="003B414B" w:rsidRDefault="003B414B" w:rsidP="003B414B">
            <w:pPr>
              <w:jc w:val="both"/>
              <w:rPr>
                <w:rFonts w:ascii="Arial LatArm" w:hAnsi="Arial LatArm" w:cs="Arial"/>
              </w:rPr>
            </w:pPr>
            <w:r>
              <w:rPr>
                <w:rFonts w:ascii="Arial" w:hAnsi="Arial" w:cs="Arial"/>
              </w:rPr>
              <w:t>Մետաղական</w:t>
            </w:r>
            <w:r>
              <w:rPr>
                <w:rFonts w:ascii="Arial LatArm" w:hAnsi="Arial LatArm" w:cs="Arial"/>
              </w:rPr>
              <w:t xml:space="preserve"> </w:t>
            </w:r>
            <w:r>
              <w:rPr>
                <w:rFonts w:ascii="Arial" w:hAnsi="Arial" w:cs="Arial"/>
              </w:rPr>
              <w:t>արկղ</w:t>
            </w:r>
            <w:r>
              <w:rPr>
                <w:rFonts w:ascii="Arial LatArm" w:hAnsi="Arial LatArm" w:cs="Arial"/>
              </w:rPr>
              <w:t>, /</w:t>
            </w:r>
            <w:r>
              <w:rPr>
                <w:rFonts w:ascii="Arial" w:hAnsi="Arial" w:cs="Arial"/>
              </w:rPr>
              <w:t>հերմետիկ</w:t>
            </w:r>
            <w:r>
              <w:rPr>
                <w:rFonts w:ascii="Arial LatArm" w:hAnsi="Arial LatArm" w:cs="Arial"/>
              </w:rPr>
              <w:t>/</w:t>
            </w:r>
          </w:p>
        </w:tc>
      </w:tr>
      <w:tr w:rsidR="003B414B" w14:paraId="07975B7C" w14:textId="77777777" w:rsidTr="005C2E17">
        <w:trPr>
          <w:trHeight w:val="395"/>
        </w:trPr>
        <w:tc>
          <w:tcPr>
            <w:tcW w:w="1701" w:type="dxa"/>
            <w:tcBorders>
              <w:top w:val="single" w:sz="4" w:space="0" w:color="auto"/>
              <w:left w:val="single" w:sz="4" w:space="0" w:color="auto"/>
              <w:bottom w:val="single" w:sz="4" w:space="0" w:color="auto"/>
              <w:right w:val="single" w:sz="4" w:space="0" w:color="auto"/>
            </w:tcBorders>
          </w:tcPr>
          <w:p w14:paraId="5D63098D" w14:textId="504B73B5" w:rsidR="003B414B" w:rsidRDefault="003B414B" w:rsidP="003B414B">
            <w:pPr>
              <w:pStyle w:val="BodyTextIndent2"/>
              <w:spacing w:line="240" w:lineRule="auto"/>
              <w:ind w:firstLine="0"/>
              <w:jc w:val="center"/>
              <w:rPr>
                <w:rFonts w:ascii="Arial" w:hAnsi="Arial" w:cs="Arial"/>
                <w:sz w:val="22"/>
              </w:rPr>
            </w:pPr>
            <w:r w:rsidRPr="00F16CD8">
              <w:t>44</w:t>
            </w:r>
          </w:p>
        </w:tc>
        <w:tc>
          <w:tcPr>
            <w:tcW w:w="2709" w:type="dxa"/>
            <w:tcBorders>
              <w:top w:val="single" w:sz="4" w:space="0" w:color="auto"/>
              <w:left w:val="single" w:sz="4" w:space="0" w:color="auto"/>
              <w:bottom w:val="single" w:sz="4" w:space="0" w:color="auto"/>
              <w:right w:val="single" w:sz="4" w:space="0" w:color="auto"/>
            </w:tcBorders>
            <w:vAlign w:val="center"/>
          </w:tcPr>
          <w:p w14:paraId="3B723D4A" w14:textId="1C74BF6C" w:rsidR="003B414B" w:rsidRPr="00161552" w:rsidRDefault="003B414B" w:rsidP="003B414B">
            <w:pPr>
              <w:jc w:val="center"/>
              <w:rPr>
                <w:rFonts w:ascii="Arial LatArm" w:hAnsi="Arial LatArm" w:cs="Arial"/>
              </w:rPr>
            </w:pPr>
            <w:r>
              <w:rPr>
                <w:rFonts w:ascii="Arial" w:hAnsi="Arial" w:cs="Arial"/>
                <w:lang w:val="hy-AM"/>
              </w:rPr>
              <w:t>Մինչև</w:t>
            </w:r>
            <w:r>
              <w:rPr>
                <w:rFonts w:ascii="Arial LatArm" w:hAnsi="Arial LatArm" w:cs="Arial"/>
              </w:rPr>
              <w:t xml:space="preserve"> 1023000</w:t>
            </w:r>
          </w:p>
        </w:tc>
        <w:tc>
          <w:tcPr>
            <w:tcW w:w="5940" w:type="dxa"/>
            <w:tcBorders>
              <w:top w:val="single" w:sz="4" w:space="0" w:color="auto"/>
              <w:left w:val="single" w:sz="4" w:space="0" w:color="auto"/>
              <w:bottom w:val="single" w:sz="4" w:space="0" w:color="auto"/>
              <w:right w:val="single" w:sz="4" w:space="0" w:color="auto"/>
            </w:tcBorders>
            <w:vAlign w:val="center"/>
          </w:tcPr>
          <w:p w14:paraId="28A61C45" w14:textId="682B25B4" w:rsidR="003B414B" w:rsidRDefault="003B414B" w:rsidP="003B414B">
            <w:pPr>
              <w:jc w:val="both"/>
              <w:rPr>
                <w:rFonts w:ascii="Arial LatArm" w:hAnsi="Arial LatArm" w:cs="Arial"/>
              </w:rPr>
            </w:pPr>
            <w:r>
              <w:rPr>
                <w:rFonts w:ascii="Arial" w:hAnsi="Arial" w:cs="Arial"/>
              </w:rPr>
              <w:t>Տելեսկոպիկ</w:t>
            </w:r>
            <w:r>
              <w:rPr>
                <w:rFonts w:ascii="Arial LatArm" w:hAnsi="Arial LatArm" w:cs="Arial"/>
              </w:rPr>
              <w:t xml:space="preserve"> </w:t>
            </w:r>
            <w:r>
              <w:rPr>
                <w:rFonts w:ascii="Arial" w:hAnsi="Arial" w:cs="Arial"/>
              </w:rPr>
              <w:t>աստիճան</w:t>
            </w:r>
          </w:p>
        </w:tc>
      </w:tr>
    </w:tbl>
    <w:p w14:paraId="110DEB1B" w14:textId="77777777" w:rsidR="00246B1A" w:rsidRPr="00B80749" w:rsidRDefault="00246B1A" w:rsidP="004E60C0">
      <w:pPr>
        <w:pStyle w:val="BodyTextIndent2"/>
        <w:spacing w:line="240" w:lineRule="auto"/>
        <w:ind w:firstLine="567"/>
        <w:rPr>
          <w:rFonts w:ascii="Sylfaen" w:hAnsi="Sylfaen" w:cs="Sylfaen"/>
          <w:b/>
          <w:i/>
          <w:sz w:val="32"/>
          <w:szCs w:val="24"/>
          <w:lang w:val="en-US"/>
        </w:rPr>
      </w:pPr>
    </w:p>
    <w:p w14:paraId="3F5B4CD6" w14:textId="77777777" w:rsidR="004E60C0" w:rsidRPr="00CA78F4" w:rsidRDefault="004E60C0" w:rsidP="004E60C0">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B80749">
        <w:rPr>
          <w:rFonts w:ascii="Arial" w:hAnsi="Arial" w:cs="Arial"/>
          <w:b/>
          <w:i/>
          <w:sz w:val="32"/>
          <w:szCs w:val="24"/>
          <w:lang w:val="en-US"/>
        </w:rPr>
        <w:t xml:space="preserve"> 2-</w:t>
      </w:r>
      <w:r w:rsidRPr="00B8510D">
        <w:rPr>
          <w:rFonts w:ascii="Sylfaen" w:hAnsi="Sylfaen" w:cs="Sylfaen"/>
          <w:b/>
          <w:i/>
          <w:sz w:val="32"/>
          <w:szCs w:val="24"/>
          <w:lang w:val="ru-RU"/>
        </w:rPr>
        <w:t>րդ</w:t>
      </w:r>
      <w:r w:rsidRPr="00B80749">
        <w:rPr>
          <w:rFonts w:ascii="Arial" w:hAnsi="Arial" w:cs="Arial"/>
          <w:b/>
          <w:i/>
          <w:sz w:val="32"/>
          <w:szCs w:val="24"/>
          <w:lang w:val="en-US"/>
        </w:rPr>
        <w:t xml:space="preserve"> </w:t>
      </w:r>
      <w:r w:rsidRPr="00B8510D">
        <w:rPr>
          <w:rFonts w:ascii="Sylfaen" w:hAnsi="Sylfaen" w:cs="Sylfaen"/>
          <w:b/>
          <w:i/>
          <w:sz w:val="32"/>
          <w:szCs w:val="24"/>
          <w:lang w:val="ru-RU"/>
        </w:rPr>
        <w:t>կետի</w:t>
      </w:r>
      <w:r w:rsidRPr="00B80749">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69E989E0" w14:textId="77777777" w:rsidR="004E60C0" w:rsidRDefault="004E60C0" w:rsidP="00EF3662">
      <w:pPr>
        <w:pStyle w:val="BodyTextIndent2"/>
        <w:spacing w:line="240" w:lineRule="auto"/>
        <w:ind w:firstLine="567"/>
        <w:rPr>
          <w:rFonts w:ascii="GHEA Grapalat" w:hAnsi="GHEA Grapalat"/>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0DD4D222" w14:textId="180D78B0" w:rsidR="004E60C0" w:rsidRDefault="004E60C0" w:rsidP="004B78BD">
      <w:pPr>
        <w:pStyle w:val="BodyTextIndent2"/>
        <w:numPr>
          <w:ilvl w:val="1"/>
          <w:numId w:val="3"/>
        </w:numPr>
        <w:spacing w:line="240" w:lineRule="auto"/>
        <w:rPr>
          <w:rFonts w:ascii="GHEA Grapalat" w:hAnsi="GHEA Grapalat"/>
        </w:rPr>
      </w:pPr>
      <w:r w:rsidRPr="007C07A9">
        <w:rPr>
          <w:rFonts w:ascii="GHEA Grapalat" w:hAnsi="GHEA Grapalat"/>
          <w:b/>
        </w:rPr>
        <w:t>Սույն ընթացակարգի</w:t>
      </w:r>
      <w:r w:rsidR="006A36F9">
        <w:rPr>
          <w:rFonts w:ascii="GHEA Grapalat" w:hAnsi="GHEA Grapalat"/>
          <w:b/>
        </w:rPr>
        <w:t xml:space="preserve"> շրջանակում</w:t>
      </w:r>
      <w:r w:rsidRPr="007C07A9">
        <w:rPr>
          <w:rFonts w:ascii="GHEA Grapalat" w:hAnsi="GHEA Grapalat"/>
          <w:b/>
        </w:rPr>
        <w:t xml:space="preserve"> ընտրված մասնակցին կանխավճար չի հատկացվի</w:t>
      </w:r>
      <w:r w:rsidRPr="000E2DAE">
        <w:rPr>
          <w:rFonts w:ascii="GHEA Grapalat" w:hAnsi="GHEA Grapalat"/>
        </w:rPr>
        <w:t>:</w:t>
      </w:r>
    </w:p>
    <w:p w14:paraId="4C764F0F" w14:textId="77777777" w:rsidR="004B78BD" w:rsidRPr="000E2DAE" w:rsidRDefault="004B78BD" w:rsidP="004B78BD">
      <w:pPr>
        <w:pStyle w:val="BodyTextIndent2"/>
        <w:spacing w:line="240" w:lineRule="auto"/>
        <w:ind w:left="1065" w:firstLine="0"/>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59AA8961" w:rsidR="003E093F" w:rsidRPr="004E60C0" w:rsidRDefault="00EA4B24" w:rsidP="003E093F">
      <w:pPr>
        <w:ind w:firstLine="567"/>
        <w:jc w:val="both"/>
        <w:rPr>
          <w:rFonts w:ascii="GHEA Grapalat" w:hAnsi="GHEA Grapalat" w:cs="Arial"/>
          <w:b/>
          <w:sz w:val="20"/>
          <w:lang w:val="hy-AM"/>
        </w:rPr>
      </w:pPr>
      <w:r w:rsidRPr="004E60C0">
        <w:rPr>
          <w:rFonts w:ascii="GHEA Grapalat" w:hAnsi="GHEA Grapalat"/>
          <w:b/>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4E60C0">
          <w:rPr>
            <w:rFonts w:ascii="GHEA Grapalat" w:hAnsi="GHEA Grapalat"/>
            <w:b/>
            <w:color w:val="000000"/>
            <w:sz w:val="20"/>
            <w:szCs w:val="20"/>
            <w:lang w:val="hy-AM"/>
          </w:rPr>
          <w:t>Standard &amp; Poor’s</w:t>
        </w:r>
      </w:hyperlink>
      <w:r w:rsidRPr="004E60C0">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E60C0" w:rsidDel="00EA4B24">
        <w:rPr>
          <w:rFonts w:ascii="GHEA Grapalat" w:hAnsi="GHEA Grapalat" w:cs="Arial"/>
          <w:b/>
          <w:sz w:val="20"/>
          <w:lang w:val="hy-AM"/>
        </w:rPr>
        <w:t xml:space="preserve"> </w:t>
      </w:r>
      <w:r w:rsidR="003A7A32" w:rsidRPr="004E60C0">
        <w:rPr>
          <w:rFonts w:ascii="GHEA Grapalat" w:hAnsi="GHEA Grapalat" w:cs="Arial"/>
          <w:b/>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31E22A1C" w:rsidR="00096865" w:rsidRPr="004B78BD" w:rsidRDefault="004B78BD" w:rsidP="004B78BD">
      <w:pPr>
        <w:ind w:left="360"/>
        <w:jc w:val="center"/>
        <w:rPr>
          <w:rFonts w:ascii="GHEA Grapalat" w:hAnsi="GHEA Grapalat" w:cs="Arial"/>
          <w:b/>
          <w:sz w:val="20"/>
          <w:lang w:val="af-ZA"/>
        </w:rPr>
      </w:pPr>
      <w:r>
        <w:rPr>
          <w:rFonts w:ascii="GHEA Grapalat" w:hAnsi="GHEA Grapalat" w:cs="Sylfaen"/>
          <w:b/>
          <w:sz w:val="20"/>
          <w:lang w:val="hy-AM"/>
        </w:rPr>
        <w:t xml:space="preserve">3․ </w:t>
      </w:r>
      <w:r w:rsidR="002B32D6" w:rsidRPr="004B78BD">
        <w:rPr>
          <w:rFonts w:ascii="GHEA Grapalat" w:hAnsi="GHEA Grapalat" w:cs="Sylfaen"/>
          <w:b/>
          <w:sz w:val="20"/>
        </w:rPr>
        <w:t>ՀՐԱՎԵՐԻ</w:t>
      </w:r>
      <w:r w:rsidR="0012207C" w:rsidRPr="004B78BD">
        <w:rPr>
          <w:rFonts w:ascii="GHEA Grapalat" w:hAnsi="GHEA Grapalat" w:cs="Arial"/>
          <w:b/>
          <w:sz w:val="20"/>
          <w:lang w:val="af-ZA"/>
        </w:rPr>
        <w:t xml:space="preserve"> </w:t>
      </w:r>
      <w:r w:rsidR="002B32D6" w:rsidRPr="004B78BD">
        <w:rPr>
          <w:rFonts w:ascii="GHEA Grapalat" w:hAnsi="GHEA Grapalat" w:cs="Sylfaen"/>
          <w:b/>
          <w:sz w:val="20"/>
        </w:rPr>
        <w:t>ՊԱՐԶԱԲԱՆՈՒՄԸ</w:t>
      </w:r>
      <w:r w:rsidRPr="004B78BD">
        <w:rPr>
          <w:rFonts w:ascii="GHEA Grapalat" w:hAnsi="GHEA Grapalat" w:cs="Arial"/>
          <w:b/>
          <w:sz w:val="20"/>
          <w:lang w:val="af-ZA"/>
        </w:rPr>
        <w:t xml:space="preserve"> </w:t>
      </w:r>
      <w:r w:rsidR="002B32D6" w:rsidRPr="004B78BD">
        <w:rPr>
          <w:rFonts w:ascii="GHEA Grapalat" w:hAnsi="GHEA Grapalat" w:cs="Arial"/>
          <w:b/>
          <w:sz w:val="20"/>
        </w:rPr>
        <w:t>ԵՎ</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ՀՐԱՎԵՐՈՒՄ</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ՓՈՓՈԽՈՒԹՅՈՒՆ</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ԿԱՏԱՐԵԼՈՒ</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ԿԱՐԳԸ</w:t>
      </w:r>
      <w:r w:rsidR="002B32D6" w:rsidRPr="004B78BD">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3184EC4"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473CB6DE"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12207C">
        <w:rPr>
          <w:rFonts w:ascii="GHEA Grapalat" w:hAnsi="GHEA Grapalat" w:cs="Sylfaen"/>
          <w:sz w:val="20"/>
        </w:rPr>
        <w:t>ենթաբ</w:t>
      </w:r>
      <w:r w:rsidR="009A73D5" w:rsidRPr="00A71D81">
        <w:rPr>
          <w:rFonts w:ascii="GHEA Grapalat" w:hAnsi="GHEA Grapalat" w:cs="Sylfaen"/>
          <w:sz w:val="20"/>
        </w:rPr>
        <w:t>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88E2B8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4F4FB09"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8105B">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7E9857D6" w14:textId="40136A2D" w:rsidR="004E60C0" w:rsidRPr="00A631E4" w:rsidRDefault="004E60C0" w:rsidP="004E60C0">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w:t>
      </w:r>
      <w:r w:rsidRPr="00AE2768">
        <w:rPr>
          <w:rFonts w:ascii="GHEA Grapalat" w:hAnsi="GHEA Grapalat" w:cs="Sylfaen"/>
          <w:szCs w:val="24"/>
          <w:lang w:val="hy-AM"/>
        </w:rPr>
        <w:t xml:space="preserve">Ընթացակարգի հայտերն անհրաժեշտ է ներկայացնել </w:t>
      </w:r>
      <w:r w:rsidRPr="002F58FE">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2F58FE">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8C1D39">
        <w:rPr>
          <w:rFonts w:ascii="GHEA Grapalat" w:hAnsi="GHEA Grapalat" w:cs="Sylfaen"/>
          <w:b/>
          <w:szCs w:val="24"/>
          <w:lang w:val="hy-AM"/>
        </w:rPr>
        <w:t>7</w:t>
      </w:r>
      <w:r w:rsidRPr="00A631E4">
        <w:rPr>
          <w:rFonts w:ascii="GHEA Grapalat" w:hAnsi="GHEA Grapalat" w:cs="Sylfaen"/>
          <w:b/>
          <w:szCs w:val="24"/>
          <w:lang w:val="hy-AM"/>
        </w:rPr>
        <w:t>-րդ օրվա ժամը 1</w:t>
      </w:r>
      <w:r w:rsidR="00791B98" w:rsidRPr="00A631E4">
        <w:rPr>
          <w:rFonts w:ascii="GHEA Grapalat" w:hAnsi="GHEA Grapalat" w:cs="Sylfaen"/>
          <w:b/>
          <w:szCs w:val="24"/>
          <w:lang w:val="hy-AM"/>
        </w:rPr>
        <w:t>1</w:t>
      </w:r>
      <w:r w:rsidRPr="00A631E4">
        <w:rPr>
          <w:rFonts w:ascii="GHEA Grapalat" w:hAnsi="GHEA Grapalat" w:cs="Sylfaen"/>
          <w:b/>
          <w:szCs w:val="24"/>
          <w:lang w:val="hy-AM"/>
        </w:rPr>
        <w:t xml:space="preserve">:00-ն, ք. Երևան Բուզանդի 1/4  հասցեով։  </w:t>
      </w:r>
    </w:p>
    <w:p w14:paraId="0DE93E7A" w14:textId="31C42DD3"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51F27">
        <w:rPr>
          <w:rFonts w:ascii="GHEA Grapalat" w:hAnsi="GHEA Grapalat" w:cs="Sylfaen"/>
          <w:szCs w:val="24"/>
          <w:lang w:val="hy-AM"/>
        </w:rPr>
        <w:t>Նարինե Աբրահամյանը</w:t>
      </w:r>
      <w:r w:rsidR="004E60C0" w:rsidRPr="00A71D81">
        <w:rPr>
          <w:rFonts w:ascii="GHEA Grapalat" w:hAnsi="GHEA Grapalat" w:cs="Sylfaen"/>
          <w:szCs w:val="24"/>
          <w:lang w:val="hy-AM"/>
        </w:rPr>
        <w:t xml:space="preserve">։ </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4E60C0">
        <w:rPr>
          <w:rFonts w:ascii="GHEA Grapalat" w:hAnsi="GHEA Grapalat" w:cs="Sylfaen"/>
          <w:b/>
          <w:sz w:val="20"/>
          <w:szCs w:val="24"/>
          <w:lang w:val="hy-AM" w:eastAsia="en-US"/>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4668954C" w14:textId="49EBC15C" w:rsidR="003850A0" w:rsidRPr="004E60C0" w:rsidRDefault="005A51C8" w:rsidP="003850A0">
      <w:pPr>
        <w:pStyle w:val="norm"/>
        <w:spacing w:line="240" w:lineRule="auto"/>
        <w:ind w:firstLine="630"/>
        <w:rPr>
          <w:rFonts w:ascii="GHEA Grapalat" w:hAnsi="GHEA Grapalat"/>
          <w:b/>
          <w:sz w:val="20"/>
          <w:lang w:val="hy-AM"/>
        </w:rPr>
      </w:pPr>
      <w:r w:rsidRPr="005F1C06">
        <w:rPr>
          <w:rFonts w:ascii="GHEA Grapalat" w:hAnsi="GHEA Grapalat" w:cs="Sylfaen"/>
          <w:sz w:val="20"/>
          <w:szCs w:val="24"/>
          <w:lang w:val="hy-AM" w:eastAsia="en-US"/>
        </w:rPr>
        <w:t xml:space="preserve">2) </w:t>
      </w:r>
      <w:r w:rsidR="00737D93" w:rsidRPr="004E60C0">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E60C0">
        <w:rPr>
          <w:rFonts w:ascii="GHEA Grapalat" w:hAnsi="GHEA Grapalat" w:cs="Sylfaen"/>
          <w:b/>
          <w:sz w:val="20"/>
          <w:szCs w:val="24"/>
          <w:lang w:val="hy-AM" w:eastAsia="en-US"/>
        </w:rPr>
        <w:t xml:space="preserve">մոդելը </w:t>
      </w:r>
      <w:r w:rsidR="00737D93" w:rsidRPr="004E60C0">
        <w:rPr>
          <w:rFonts w:ascii="GHEA Grapalat" w:hAnsi="GHEA Grapalat" w:cs="Sylfaen"/>
          <w:b/>
          <w:sz w:val="20"/>
          <w:szCs w:val="24"/>
          <w:lang w:val="hy-AM" w:eastAsia="en-US"/>
        </w:rPr>
        <w:t>և արտադրողի անվանումը (այսուհետ՝ ապրանքի ամբողջական նկարագիր)</w:t>
      </w:r>
      <w:r w:rsidR="00C01EE8" w:rsidRPr="004E60C0">
        <w:rPr>
          <w:rFonts w:ascii="GHEA Grapalat" w:hAnsi="GHEA Grapalat" w:cs="Sylfaen"/>
          <w:b/>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E60C0">
        <w:rPr>
          <w:rFonts w:ascii="GHEA Grapalat" w:hAnsi="GHEA Grapalat" w:cs="Sylfaen"/>
          <w:b/>
          <w:sz w:val="20"/>
          <w:lang w:val="hy-AM"/>
        </w:rPr>
        <w:lastRenderedPageBreak/>
        <w:t>մոդել</w:t>
      </w:r>
      <w:r w:rsidR="00E56508" w:rsidRPr="004E60C0">
        <w:rPr>
          <w:rFonts w:ascii="GHEA Grapalat" w:hAnsi="GHEA Grapalat" w:cs="Sylfaen"/>
          <w:b/>
          <w:sz w:val="20"/>
          <w:lang w:val="hy-AM"/>
        </w:rPr>
        <w:t xml:space="preserve"> </w:t>
      </w:r>
      <w:r w:rsidR="00C01EE8" w:rsidRPr="004E60C0">
        <w:rPr>
          <w:rFonts w:ascii="GHEA Grapalat" w:hAnsi="GHEA Grapalat" w:cs="Sylfaen"/>
          <w:b/>
          <w:sz w:val="20"/>
          <w:lang w:val="hy-AM"/>
        </w:rPr>
        <w:t>ունեցող ապրանքներ</w:t>
      </w:r>
      <w:r w:rsidR="00CC049D" w:rsidRPr="004E60C0">
        <w:rPr>
          <w:rFonts w:ascii="GHEA Grapalat" w:hAnsi="GHEA Grapalat" w:cs="Sylfaen"/>
          <w:b/>
          <w:sz w:val="20"/>
          <w:lang w:val="hy-AM"/>
        </w:rPr>
        <w:t>, եթե չի կիրառվում սույն մասի 1.1 կետի վերջին նախադասությամբ սահմանված պայմանը</w:t>
      </w:r>
      <w:r w:rsidR="00C01EE8" w:rsidRPr="004E60C0">
        <w:rPr>
          <w:rFonts w:ascii="GHEA Grapalat" w:hAnsi="GHEA Grapalat" w:cs="Sylfaen"/>
          <w:b/>
          <w:sz w:val="20"/>
          <w:lang w:val="hy-AM"/>
        </w:rPr>
        <w:t>:</w:t>
      </w:r>
      <w:r w:rsidR="00D45BA2" w:rsidRPr="004E60C0">
        <w:rPr>
          <w:rStyle w:val="FootnoteReference"/>
          <w:rFonts w:ascii="GHEA Grapalat" w:hAnsi="GHEA Grapalat" w:cs="Sylfaen"/>
          <w:b/>
          <w:sz w:val="20"/>
          <w:lang w:val="hy-AM"/>
        </w:rPr>
        <w:footnoteReference w:id="3"/>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13011B">
        <w:rPr>
          <w:rFonts w:ascii="GHEA Grapalat" w:hAnsi="GHEA Grapalat" w:cs="Sylfaen"/>
          <w:b/>
          <w:sz w:val="20"/>
          <w:szCs w:val="24"/>
          <w:lang w:eastAsia="en-US"/>
        </w:rPr>
        <w:t>Մ</w:t>
      </w:r>
      <w:r w:rsidR="00A45946" w:rsidRPr="0013011B">
        <w:rPr>
          <w:rFonts w:ascii="GHEA Grapalat" w:hAnsi="GHEA Grapalat" w:cs="Sylfaen"/>
          <w:b/>
          <w:sz w:val="20"/>
          <w:szCs w:val="24"/>
          <w:lang w:val="hy-AM" w:eastAsia="en-US"/>
        </w:rPr>
        <w:t xml:space="preserve">ասնակիցների գնային առաջարկների </w:t>
      </w:r>
      <w:r w:rsidR="00934B33" w:rsidRPr="0013011B">
        <w:rPr>
          <w:rFonts w:ascii="GHEA Grapalat" w:hAnsi="GHEA Grapalat" w:cs="Sylfaen"/>
          <w:b/>
          <w:sz w:val="20"/>
          <w:szCs w:val="24"/>
          <w:lang w:val="hy-AM" w:eastAsia="en-US"/>
        </w:rPr>
        <w:t>գնահատում</w:t>
      </w:r>
      <w:r w:rsidR="00934B33" w:rsidRPr="0013011B">
        <w:rPr>
          <w:rFonts w:ascii="GHEA Grapalat" w:hAnsi="GHEA Grapalat" w:cs="Sylfaen"/>
          <w:b/>
          <w:sz w:val="20"/>
          <w:szCs w:val="24"/>
          <w:lang w:eastAsia="en-US"/>
        </w:rPr>
        <w:t>ն</w:t>
      </w:r>
      <w:r w:rsidR="00934B33" w:rsidRPr="0013011B">
        <w:rPr>
          <w:rFonts w:ascii="GHEA Grapalat" w:hAnsi="GHEA Grapalat" w:cs="Sylfaen"/>
          <w:b/>
          <w:sz w:val="20"/>
          <w:szCs w:val="24"/>
          <w:lang w:val="hy-AM" w:eastAsia="en-US"/>
        </w:rPr>
        <w:t xml:space="preserve"> </w:t>
      </w:r>
      <w:r w:rsidR="00934B33" w:rsidRPr="0013011B">
        <w:rPr>
          <w:rFonts w:ascii="GHEA Grapalat" w:hAnsi="GHEA Grapalat" w:cs="Sylfaen"/>
          <w:b/>
          <w:sz w:val="20"/>
          <w:szCs w:val="24"/>
          <w:lang w:eastAsia="en-US"/>
        </w:rPr>
        <w:t>ու</w:t>
      </w:r>
      <w:r w:rsidR="00A45946" w:rsidRPr="0013011B">
        <w:rPr>
          <w:rFonts w:ascii="GHEA Grapalat" w:hAnsi="GHEA Grapalat" w:cs="Sylfaen"/>
          <w:b/>
          <w:sz w:val="20"/>
          <w:szCs w:val="24"/>
          <w:lang w:val="hy-AM" w:eastAsia="en-US"/>
        </w:rPr>
        <w:t xml:space="preserve"> համեմատումն իրականացվում </w:t>
      </w:r>
      <w:r w:rsidR="00934B33" w:rsidRPr="0013011B">
        <w:rPr>
          <w:rFonts w:ascii="GHEA Grapalat" w:hAnsi="GHEA Grapalat" w:cs="Sylfaen"/>
          <w:b/>
          <w:sz w:val="20"/>
          <w:szCs w:val="24"/>
          <w:lang w:eastAsia="en-US"/>
        </w:rPr>
        <w:t>են</w:t>
      </w:r>
      <w:r w:rsidR="00A45946" w:rsidRPr="0013011B">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w:t>
      </w:r>
      <w:r w:rsidR="00A45946" w:rsidRPr="00A71D81">
        <w:rPr>
          <w:rFonts w:ascii="GHEA Grapalat" w:hAnsi="GHEA Grapalat"/>
          <w:sz w:val="20"/>
          <w:lang w:val="es-ES"/>
        </w:rPr>
        <w:lastRenderedPageBreak/>
        <w:t xml:space="preserve">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2855E5E" w14:textId="51209C51" w:rsidR="002156E7" w:rsidRPr="00B20F75" w:rsidRDefault="002156E7" w:rsidP="002156E7">
      <w:pPr>
        <w:ind w:firstLine="567"/>
        <w:jc w:val="both"/>
        <w:rPr>
          <w:rFonts w:ascii="GHEA Grapalat" w:hAnsi="GHEA Grapalat" w:cs="Tahoma"/>
          <w:sz w:val="20"/>
          <w:szCs w:val="20"/>
          <w:lang w:val="af-ZA"/>
        </w:rPr>
      </w:pPr>
      <w:r w:rsidRPr="008C1D39">
        <w:rPr>
          <w:rFonts w:ascii="GHEA Grapalat" w:hAnsi="GHEA Grapalat"/>
          <w:lang w:val="af-ZA"/>
        </w:rPr>
        <w:t xml:space="preserve">8.1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բացումը</w:t>
      </w:r>
      <w:r w:rsidRPr="002F58FE">
        <w:rPr>
          <w:rFonts w:ascii="GHEA Grapalat" w:hAnsi="GHEA Grapalat" w:cs="Sylfaen"/>
          <w:sz w:val="20"/>
          <w:lang w:val="af-ZA"/>
        </w:rPr>
        <w:t xml:space="preserve"> </w:t>
      </w:r>
      <w:r w:rsidRPr="00D97B53">
        <w:rPr>
          <w:rFonts w:ascii="GHEA Grapalat" w:hAnsi="GHEA Grapalat" w:cs="Sylfaen"/>
          <w:sz w:val="20"/>
        </w:rPr>
        <w:t>կկատարվի</w:t>
      </w:r>
      <w:r w:rsidRPr="002F58FE">
        <w:rPr>
          <w:rFonts w:ascii="GHEA Grapalat" w:hAnsi="GHEA Grapalat" w:cs="Sylfaen"/>
          <w:sz w:val="20"/>
          <w:lang w:val="af-ZA"/>
        </w:rPr>
        <w:t xml:space="preserve"> </w:t>
      </w:r>
      <w:r w:rsidRPr="00D97B53">
        <w:rPr>
          <w:rFonts w:ascii="GHEA Grapalat" w:hAnsi="GHEA Grapalat" w:cs="Sylfaen"/>
          <w:sz w:val="20"/>
        </w:rPr>
        <w:t>հանձնաժողովի՝</w:t>
      </w:r>
      <w:r w:rsidRPr="002F58FE">
        <w:rPr>
          <w:rFonts w:ascii="GHEA Grapalat" w:hAnsi="GHEA Grapalat" w:cs="Sylfaen"/>
          <w:sz w:val="20"/>
          <w:lang w:val="af-ZA"/>
        </w:rPr>
        <w:t xml:space="preserve">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բացման</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գնահատման</w:t>
      </w:r>
      <w:r w:rsidRPr="002F58FE">
        <w:rPr>
          <w:rFonts w:ascii="GHEA Grapalat" w:hAnsi="GHEA Grapalat" w:cs="Sylfaen"/>
          <w:sz w:val="20"/>
          <w:lang w:val="af-ZA"/>
        </w:rPr>
        <w:t xml:space="preserve"> </w:t>
      </w:r>
      <w:r w:rsidRPr="00D97B53">
        <w:rPr>
          <w:rFonts w:ascii="GHEA Grapalat" w:hAnsi="GHEA Grapalat" w:cs="Sylfaen"/>
          <w:sz w:val="20"/>
        </w:rPr>
        <w:t>նիստում՝</w:t>
      </w:r>
      <w:r w:rsidRPr="002F58FE">
        <w:rPr>
          <w:rFonts w:ascii="GHEA Grapalat" w:hAnsi="GHEA Grapalat" w:cs="Sylfaen"/>
          <w:sz w:val="20"/>
          <w:lang w:val="af-ZA"/>
        </w:rPr>
        <w:t xml:space="preserve"> </w:t>
      </w:r>
      <w:r w:rsidRPr="00D97B53">
        <w:rPr>
          <w:rFonts w:ascii="GHEA Grapalat" w:hAnsi="GHEA Grapalat" w:cs="Sylfaen"/>
          <w:sz w:val="20"/>
        </w:rPr>
        <w:t>սույն</w:t>
      </w:r>
      <w:r w:rsidRPr="002F58FE">
        <w:rPr>
          <w:rFonts w:ascii="GHEA Grapalat" w:hAnsi="GHEA Grapalat" w:cs="Sylfaen"/>
          <w:sz w:val="20"/>
          <w:lang w:val="af-ZA"/>
        </w:rPr>
        <w:t xml:space="preserve"> </w:t>
      </w:r>
      <w:r w:rsidRPr="00D97B53">
        <w:rPr>
          <w:rFonts w:ascii="GHEA Grapalat" w:hAnsi="GHEA Grapalat" w:cs="Sylfaen"/>
          <w:sz w:val="20"/>
        </w:rPr>
        <w:t>ընթացակարգի</w:t>
      </w:r>
      <w:r w:rsidRPr="002F58FE">
        <w:rPr>
          <w:rFonts w:ascii="GHEA Grapalat" w:hAnsi="GHEA Grapalat" w:cs="Sylfaen"/>
          <w:sz w:val="20"/>
          <w:lang w:val="af-ZA"/>
        </w:rPr>
        <w:t xml:space="preserve"> </w:t>
      </w:r>
      <w:r w:rsidRPr="00D97B53">
        <w:rPr>
          <w:rFonts w:ascii="GHEA Grapalat" w:hAnsi="GHEA Grapalat" w:cs="Sylfaen"/>
          <w:sz w:val="20"/>
        </w:rPr>
        <w:t>հայտարարությունը</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հրավերը</w:t>
      </w:r>
      <w:r w:rsidRPr="002F58FE">
        <w:rPr>
          <w:rFonts w:ascii="GHEA Grapalat" w:hAnsi="GHEA Grapalat" w:cs="Sylfaen"/>
          <w:sz w:val="20"/>
          <w:lang w:val="af-ZA"/>
        </w:rPr>
        <w:t xml:space="preserve"> </w:t>
      </w:r>
      <w:r w:rsidRPr="00D97B53">
        <w:rPr>
          <w:rFonts w:ascii="GHEA Grapalat" w:hAnsi="GHEA Grapalat" w:cs="Sylfaen"/>
          <w:sz w:val="20"/>
        </w:rPr>
        <w:t>համակարգում</w:t>
      </w:r>
      <w:r w:rsidRPr="002F58FE">
        <w:rPr>
          <w:rFonts w:ascii="GHEA Grapalat" w:hAnsi="GHEA Grapalat" w:cs="Sylfaen"/>
          <w:sz w:val="20"/>
          <w:lang w:val="af-ZA"/>
        </w:rPr>
        <w:t xml:space="preserve"> </w:t>
      </w:r>
      <w:r w:rsidRPr="00D97B53">
        <w:rPr>
          <w:rFonts w:ascii="GHEA Grapalat" w:hAnsi="GHEA Grapalat" w:cs="Sylfaen"/>
          <w:sz w:val="20"/>
        </w:rPr>
        <w:t>հրապարակվելու</w:t>
      </w:r>
      <w:r w:rsidRPr="002F58FE">
        <w:rPr>
          <w:rFonts w:ascii="GHEA Grapalat" w:hAnsi="GHEA Grapalat" w:cs="Sylfaen"/>
          <w:sz w:val="20"/>
          <w:lang w:val="af-ZA"/>
        </w:rPr>
        <w:t xml:space="preserve"> </w:t>
      </w:r>
      <w:r w:rsidRPr="00D97B53">
        <w:rPr>
          <w:rFonts w:ascii="GHEA Grapalat" w:hAnsi="GHEA Grapalat" w:cs="Sylfaen"/>
          <w:sz w:val="20"/>
        </w:rPr>
        <w:t>օրվանից</w:t>
      </w:r>
      <w:r w:rsidRPr="002F58FE">
        <w:rPr>
          <w:rFonts w:ascii="GHEA Grapalat" w:hAnsi="GHEA Grapalat" w:cs="Sylfaen"/>
          <w:sz w:val="20"/>
          <w:lang w:val="af-ZA"/>
        </w:rPr>
        <w:t xml:space="preserve"> </w:t>
      </w:r>
      <w:r w:rsidRPr="00D97B53">
        <w:rPr>
          <w:rFonts w:ascii="GHEA Grapalat" w:hAnsi="GHEA Grapalat" w:cs="Sylfaen"/>
          <w:sz w:val="20"/>
        </w:rPr>
        <w:t>հաշված</w:t>
      </w:r>
      <w:r w:rsidRPr="002F58FE">
        <w:rPr>
          <w:rFonts w:ascii="GHEA Grapalat" w:hAnsi="GHEA Grapalat" w:cs="Sylfaen"/>
          <w:lang w:val="af-ZA"/>
        </w:rPr>
        <w:t xml:space="preserve"> </w:t>
      </w:r>
      <w:r w:rsidRPr="00B20F75">
        <w:rPr>
          <w:rFonts w:ascii="GHEA Grapalat" w:hAnsi="GHEA Grapalat" w:cs="Sylfaen"/>
          <w:b/>
          <w:sz w:val="20"/>
          <w:szCs w:val="20"/>
          <w:lang w:val="af-ZA"/>
        </w:rPr>
        <w:t>7-</w:t>
      </w:r>
      <w:r w:rsidRPr="00B20F75">
        <w:rPr>
          <w:rFonts w:ascii="GHEA Grapalat" w:hAnsi="GHEA Grapalat" w:cs="Sylfaen"/>
          <w:b/>
          <w:sz w:val="20"/>
          <w:szCs w:val="20"/>
          <w:lang w:val="ru-RU"/>
        </w:rPr>
        <w:t>րդ</w:t>
      </w:r>
      <w:r w:rsidRPr="00B20F75">
        <w:rPr>
          <w:rFonts w:ascii="GHEA Grapalat" w:hAnsi="GHEA Grapalat" w:cs="Sylfaen"/>
          <w:b/>
          <w:sz w:val="20"/>
          <w:szCs w:val="20"/>
          <w:lang w:val="af-ZA"/>
        </w:rPr>
        <w:t xml:space="preserve"> </w:t>
      </w:r>
      <w:r w:rsidRPr="00B20F75">
        <w:rPr>
          <w:rFonts w:ascii="GHEA Grapalat" w:hAnsi="GHEA Grapalat" w:cs="Sylfaen"/>
          <w:b/>
          <w:sz w:val="20"/>
          <w:szCs w:val="20"/>
          <w:lang w:val="ru-RU"/>
        </w:rPr>
        <w:t>օրվա</w:t>
      </w:r>
      <w:r w:rsidRPr="00B20F75">
        <w:rPr>
          <w:rFonts w:ascii="GHEA Grapalat" w:hAnsi="GHEA Grapalat" w:cs="Sylfaen"/>
          <w:b/>
          <w:sz w:val="20"/>
          <w:szCs w:val="20"/>
          <w:lang w:val="af-ZA"/>
        </w:rPr>
        <w:t xml:space="preserve"> </w:t>
      </w:r>
      <w:r w:rsidRPr="00B20F75">
        <w:rPr>
          <w:rFonts w:ascii="GHEA Grapalat" w:hAnsi="GHEA Grapalat" w:cs="Sylfaen"/>
          <w:b/>
          <w:sz w:val="20"/>
          <w:szCs w:val="20"/>
          <w:lang w:val="ru-RU"/>
        </w:rPr>
        <w:t>ժամը</w:t>
      </w:r>
      <w:r w:rsidRPr="00B20F75">
        <w:rPr>
          <w:rFonts w:ascii="GHEA Grapalat" w:hAnsi="GHEA Grapalat" w:cs="Sylfaen"/>
          <w:b/>
          <w:sz w:val="20"/>
          <w:szCs w:val="20"/>
          <w:lang w:val="af-ZA"/>
        </w:rPr>
        <w:t xml:space="preserve"> 1</w:t>
      </w:r>
      <w:r w:rsidR="00AA0D0C" w:rsidRPr="00B20F75">
        <w:rPr>
          <w:rFonts w:ascii="GHEA Grapalat" w:hAnsi="GHEA Grapalat" w:cs="Sylfaen"/>
          <w:b/>
          <w:sz w:val="20"/>
          <w:szCs w:val="20"/>
          <w:lang w:val="af-ZA"/>
        </w:rPr>
        <w:t>1</w:t>
      </w:r>
      <w:r w:rsidRPr="00B20F75">
        <w:rPr>
          <w:rFonts w:ascii="GHEA Grapalat" w:hAnsi="GHEA Grapalat" w:cs="Sylfaen"/>
          <w:b/>
          <w:sz w:val="20"/>
          <w:szCs w:val="20"/>
          <w:lang w:val="af-ZA"/>
        </w:rPr>
        <w:t>:00-</w:t>
      </w:r>
      <w:r w:rsidRPr="00B20F75">
        <w:rPr>
          <w:rFonts w:ascii="GHEA Grapalat" w:hAnsi="GHEA Grapalat" w:cs="Sylfaen"/>
          <w:b/>
          <w:sz w:val="20"/>
          <w:szCs w:val="20"/>
          <w:lang w:val="ru-RU"/>
        </w:rPr>
        <w:t>ին</w:t>
      </w:r>
      <w:r w:rsidRPr="00B20F75">
        <w:rPr>
          <w:rFonts w:ascii="GHEA Grapalat" w:hAnsi="GHEA Grapalat" w:cs="Tahoma"/>
          <w:sz w:val="20"/>
          <w:szCs w:val="20"/>
          <w:lang w:val="af-ZA"/>
        </w:rPr>
        <w:t>։</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49AD58C1"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94E889F" w14:textId="77777777" w:rsidR="002156E7" w:rsidRPr="00613074"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2156E7" w:rsidRPr="00613074">
        <w:rPr>
          <w:rFonts w:ascii="GHEA Grapalat" w:hAnsi="GHEA Grapalat" w:cs="Sylfaen"/>
          <w:b/>
          <w:i w:val="0"/>
          <w:szCs w:val="24"/>
          <w:lang w:val="af-ZA"/>
        </w:rPr>
        <w:t xml:space="preserve">ՀՀ կենտրոնական բանկի տվյալ օրվա  </w:t>
      </w:r>
      <w:r w:rsidR="002156E7" w:rsidRPr="00613074">
        <w:rPr>
          <w:rFonts w:ascii="GHEA Grapalat" w:hAnsi="GHEA Grapalat" w:cs="Sylfaen"/>
          <w:b/>
          <w:i w:val="0"/>
          <w:szCs w:val="24"/>
          <w:lang w:val="ru-RU"/>
        </w:rPr>
        <w:t>փոխարժեքով։</w:t>
      </w:r>
      <w:r w:rsidR="002156E7" w:rsidRPr="00613074">
        <w:rPr>
          <w:rFonts w:ascii="GHEA Grapalat" w:hAnsi="GHEA Grapalat" w:cs="Sylfaen"/>
          <w:b/>
          <w:i w:val="0"/>
          <w:szCs w:val="24"/>
          <w:lang w:val="af-ZA"/>
        </w:rPr>
        <w:t xml:space="preserve"> </w:t>
      </w:r>
    </w:p>
    <w:p w14:paraId="4BF4ECBC" w14:textId="03DC6655" w:rsidR="009B6D58" w:rsidRPr="007132F5"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2156E7">
        <w:rPr>
          <w:rFonts w:ascii="GHEA Grapalat" w:hAnsi="GHEA Grapalat" w:cs="Sylfaen"/>
          <w:i w:val="0"/>
          <w:szCs w:val="24"/>
          <w:lang w:val="af-ZA"/>
        </w:rPr>
        <w:t xml:space="preserve">Հանձնաժողովը հրավերի պահանջների նկատմամբ բավարար գնահատված հայտեր ներկայացրած </w:t>
      </w:r>
      <w:r w:rsidRPr="002156E7">
        <w:rPr>
          <w:rFonts w:ascii="GHEA Grapalat" w:hAnsi="GHEA Grapalat" w:cs="Sylfaen"/>
          <w:i w:val="0"/>
          <w:szCs w:val="24"/>
          <w:lang w:val="af-ZA"/>
        </w:rPr>
        <w:t>մ</w:t>
      </w:r>
      <w:r w:rsidR="00973FB1" w:rsidRPr="002156E7">
        <w:rPr>
          <w:rFonts w:ascii="GHEA Grapalat" w:hAnsi="GHEA Grapalat" w:cs="Sylfaen"/>
          <w:i w:val="0"/>
          <w:szCs w:val="24"/>
          <w:lang w:val="af-ZA"/>
        </w:rPr>
        <w:t xml:space="preserve">ասնակիցներից որոշում և հայտարարում է </w:t>
      </w:r>
      <w:r w:rsidR="00D32414" w:rsidRPr="002156E7">
        <w:rPr>
          <w:rFonts w:ascii="GHEA Grapalat" w:hAnsi="GHEA Grapalat" w:cs="Sylfaen"/>
          <w:i w:val="0"/>
          <w:szCs w:val="24"/>
          <w:lang w:val="af-ZA"/>
        </w:rPr>
        <w:t xml:space="preserve">ընտրված </w:t>
      </w:r>
      <w:r w:rsidR="00973FB1" w:rsidRPr="002156E7">
        <w:rPr>
          <w:rFonts w:ascii="GHEA Grapalat" w:hAnsi="GHEA Grapalat" w:cs="Sylfaen"/>
          <w:i w:val="0"/>
          <w:szCs w:val="24"/>
          <w:lang w:val="af-ZA"/>
        </w:rPr>
        <w:t xml:space="preserve">և </w:t>
      </w:r>
      <w:r w:rsidR="00880C5E" w:rsidRPr="002156E7">
        <w:rPr>
          <w:rFonts w:ascii="GHEA Grapalat" w:hAnsi="GHEA Grapalat" w:cs="Sylfaen"/>
          <w:i w:val="0"/>
          <w:szCs w:val="24"/>
          <w:lang w:val="af-ZA"/>
        </w:rPr>
        <w:t>այդպիսին չճանաչված</w:t>
      </w:r>
      <w:r w:rsidR="00973FB1" w:rsidRPr="002156E7">
        <w:rPr>
          <w:rFonts w:ascii="GHEA Grapalat" w:hAnsi="GHEA Grapalat" w:cs="Sylfaen"/>
          <w:i w:val="0"/>
          <w:szCs w:val="24"/>
          <w:lang w:val="af-ZA"/>
        </w:rPr>
        <w:t>մասնակիցներին:</w:t>
      </w:r>
      <w:r w:rsidR="00D32414" w:rsidRPr="002156E7">
        <w:rPr>
          <w:rFonts w:ascii="GHEA Grapalat" w:hAnsi="GHEA Grapalat" w:cs="Sylfaen"/>
          <w:i w:val="0"/>
          <w:szCs w:val="24"/>
          <w:lang w:val="af-ZA"/>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2156E7">
        <w:rPr>
          <w:rFonts w:ascii="GHEA Grapalat" w:hAnsi="GHEA Grapalat" w:cs="Sylfaen"/>
          <w:i w:val="0"/>
          <w:szCs w:val="24"/>
          <w:lang w:val="af-ZA"/>
        </w:rPr>
        <w:t xml:space="preserve"> </w:t>
      </w:r>
      <w:r w:rsidR="009B6D58" w:rsidRPr="007132F5">
        <w:rPr>
          <w:rFonts w:ascii="GHEA Grapalat" w:hAnsi="GHEA Grapalat" w:cs="Sylfaen"/>
          <w:b/>
          <w:i w:val="0"/>
          <w:szCs w:val="24"/>
          <w:lang w:val="af-ZA"/>
        </w:rPr>
        <w:t>Առաջարկված նվազագույն գների հավասարության դեպքում</w:t>
      </w:r>
      <w:r w:rsidR="00AE74A0" w:rsidRPr="007132F5">
        <w:rPr>
          <w:rFonts w:ascii="GHEA Grapalat" w:hAnsi="GHEA Grapalat" w:cs="Sylfaen"/>
          <w:b/>
          <w:i w:val="0"/>
          <w:szCs w:val="24"/>
          <w:lang w:val="af-ZA"/>
        </w:rPr>
        <w:t>՝</w:t>
      </w:r>
      <w:r w:rsidR="009B6D58" w:rsidRPr="007132F5">
        <w:rPr>
          <w:rFonts w:ascii="GHEA Grapalat" w:hAnsi="GHEA Grapalat" w:cs="Sylfaen"/>
          <w:b/>
          <w:i w:val="0"/>
          <w:szCs w:val="24"/>
          <w:lang w:val="af-ZA"/>
        </w:rPr>
        <w:t xml:space="preserve"> </w:t>
      </w:r>
    </w:p>
    <w:p w14:paraId="0E2ABB9F" w14:textId="6D3F1C46"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310B34">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7132F5"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7132F5">
        <w:rPr>
          <w:rFonts w:ascii="GHEA Grapalat" w:hAnsi="GHEA Grapalat" w:cs="Sylfaen"/>
          <w:b/>
          <w:sz w:val="20"/>
          <w:lang w:val="af-ZA"/>
        </w:rPr>
        <w:t xml:space="preserve">սույն կետով նախատեսված՝ </w:t>
      </w:r>
      <w:r w:rsidRPr="007132F5">
        <w:rPr>
          <w:rFonts w:ascii="GHEA Grapalat" w:hAnsi="GHEA Grapalat" w:cs="Sylfaen"/>
          <w:b/>
          <w:sz w:val="20"/>
          <w:lang w:val="ru-RU"/>
        </w:rPr>
        <w:t>լիազորված</w:t>
      </w:r>
      <w:r w:rsidRPr="007132F5">
        <w:rPr>
          <w:rFonts w:ascii="GHEA Grapalat" w:hAnsi="GHEA Grapalat" w:cs="Sylfaen"/>
          <w:b/>
          <w:sz w:val="20"/>
          <w:lang w:val="af-ZA"/>
        </w:rPr>
        <w:t xml:space="preserve"> </w:t>
      </w:r>
      <w:r w:rsidRPr="007132F5">
        <w:rPr>
          <w:rFonts w:ascii="GHEA Grapalat" w:hAnsi="GHEA Grapalat" w:cs="Sylfaen"/>
          <w:b/>
          <w:sz w:val="20"/>
          <w:lang w:val="ru-RU"/>
        </w:rPr>
        <w:t>մարմ</w:t>
      </w:r>
      <w:r w:rsidRPr="007132F5">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7132F5">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lastRenderedPageBreak/>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7132F5" w:rsidRDefault="00A150A9" w:rsidP="00EF3662">
      <w:pPr>
        <w:pStyle w:val="BodyTextIndent2"/>
        <w:spacing w:line="240" w:lineRule="auto"/>
        <w:ind w:firstLine="567"/>
        <w:rPr>
          <w:rFonts w:ascii="GHEA Grapalat" w:hAnsi="GHEA Grapalat"/>
          <w:b/>
          <w:lang w:val="hy-AM"/>
        </w:rPr>
      </w:pPr>
      <w:r w:rsidRPr="007132F5">
        <w:rPr>
          <w:rFonts w:ascii="GHEA Grapalat" w:hAnsi="GHEA Grapalat"/>
          <w:b/>
        </w:rPr>
        <w:t>8</w:t>
      </w:r>
      <w:r w:rsidR="00947D03" w:rsidRPr="007132F5">
        <w:rPr>
          <w:rFonts w:ascii="GHEA Grapalat" w:hAnsi="GHEA Grapalat"/>
          <w:b/>
          <w:lang w:val="hy-AM"/>
        </w:rPr>
        <w:t>.</w:t>
      </w:r>
      <w:r w:rsidR="00436F47" w:rsidRPr="007132F5">
        <w:rPr>
          <w:rFonts w:ascii="GHEA Grapalat" w:hAnsi="GHEA Grapalat"/>
          <w:b/>
        </w:rPr>
        <w:t xml:space="preserve">18 </w:t>
      </w:r>
      <w:r w:rsidR="00571F29" w:rsidRPr="007132F5">
        <w:rPr>
          <w:rFonts w:ascii="GHEA Grapalat" w:hAnsi="GHEA Grapalat" w:cs="Sylfaen"/>
          <w:b/>
        </w:rPr>
        <w:t>Հայտերի</w:t>
      </w:r>
      <w:r w:rsidR="00571F29" w:rsidRPr="007132F5">
        <w:rPr>
          <w:rFonts w:ascii="GHEA Grapalat" w:hAnsi="GHEA Grapalat" w:cs="Arial"/>
          <w:b/>
        </w:rPr>
        <w:t xml:space="preserve"> </w:t>
      </w:r>
      <w:r w:rsidR="00571F29" w:rsidRPr="007132F5">
        <w:rPr>
          <w:rFonts w:ascii="GHEA Grapalat" w:hAnsi="GHEA Grapalat" w:cs="Sylfaen"/>
          <w:b/>
        </w:rPr>
        <w:t>գնահատումը</w:t>
      </w:r>
      <w:r w:rsidR="00571F29" w:rsidRPr="007132F5">
        <w:rPr>
          <w:rFonts w:ascii="GHEA Grapalat" w:hAnsi="GHEA Grapalat" w:cs="Arial"/>
          <w:b/>
        </w:rPr>
        <w:t xml:space="preserve"> </w:t>
      </w:r>
      <w:r w:rsidR="00571F29" w:rsidRPr="007132F5">
        <w:rPr>
          <w:rFonts w:ascii="GHEA Grapalat" w:hAnsi="GHEA Grapalat" w:cs="Sylfaen"/>
          <w:b/>
        </w:rPr>
        <w:t>և</w:t>
      </w:r>
      <w:r w:rsidR="00571F29" w:rsidRPr="007132F5">
        <w:rPr>
          <w:rFonts w:ascii="GHEA Grapalat" w:hAnsi="GHEA Grapalat" w:cs="Arial"/>
          <w:b/>
        </w:rPr>
        <w:t xml:space="preserve"> </w:t>
      </w:r>
      <w:r w:rsidR="00571F29" w:rsidRPr="007132F5">
        <w:rPr>
          <w:rFonts w:ascii="GHEA Grapalat" w:hAnsi="GHEA Grapalat" w:cs="Sylfaen"/>
          <w:b/>
        </w:rPr>
        <w:t>ընտրված մասնակցի որոշումն</w:t>
      </w:r>
      <w:r w:rsidR="00571F29" w:rsidRPr="007132F5">
        <w:rPr>
          <w:rFonts w:ascii="GHEA Grapalat" w:hAnsi="GHEA Grapalat" w:cs="Arial"/>
          <w:b/>
        </w:rPr>
        <w:t xml:space="preserve"> </w:t>
      </w:r>
      <w:r w:rsidR="00571F29" w:rsidRPr="007132F5">
        <w:rPr>
          <w:rFonts w:ascii="GHEA Grapalat" w:hAnsi="GHEA Grapalat" w:cs="Sylfaen"/>
          <w:b/>
        </w:rPr>
        <w:t>իրականացվում</w:t>
      </w:r>
      <w:r w:rsidR="00571F29" w:rsidRPr="007132F5">
        <w:rPr>
          <w:rFonts w:ascii="GHEA Grapalat" w:hAnsi="GHEA Grapalat" w:cs="Arial"/>
          <w:b/>
        </w:rPr>
        <w:t xml:space="preserve"> </w:t>
      </w:r>
      <w:r w:rsidR="00571F29" w:rsidRPr="007132F5">
        <w:rPr>
          <w:rFonts w:ascii="GHEA Grapalat" w:hAnsi="GHEA Grapalat" w:cs="Sylfaen"/>
          <w:b/>
        </w:rPr>
        <w:t>է</w:t>
      </w:r>
      <w:r w:rsidR="00571F29" w:rsidRPr="007132F5">
        <w:rPr>
          <w:rFonts w:ascii="GHEA Grapalat" w:hAnsi="GHEA Grapalat" w:cs="Arial"/>
          <w:b/>
        </w:rPr>
        <w:t xml:space="preserve"> </w:t>
      </w:r>
      <w:r w:rsidR="00571F29" w:rsidRPr="007132F5">
        <w:rPr>
          <w:rFonts w:ascii="GHEA Grapalat" w:hAnsi="GHEA Grapalat" w:cs="Sylfaen"/>
          <w:b/>
        </w:rPr>
        <w:t>ըստ</w:t>
      </w:r>
      <w:r w:rsidR="00571F29" w:rsidRPr="007132F5">
        <w:rPr>
          <w:rFonts w:ascii="GHEA Grapalat" w:hAnsi="GHEA Grapalat" w:cs="Arial"/>
          <w:b/>
        </w:rPr>
        <w:t xml:space="preserve"> </w:t>
      </w:r>
      <w:r w:rsidR="00571F29" w:rsidRPr="007132F5">
        <w:rPr>
          <w:rFonts w:ascii="GHEA Grapalat" w:hAnsi="GHEA Grapalat" w:cs="Sylfaen"/>
          <w:b/>
        </w:rPr>
        <w:t>առանձին</w:t>
      </w:r>
      <w:r w:rsidR="00571F29" w:rsidRPr="007132F5">
        <w:rPr>
          <w:rFonts w:ascii="GHEA Grapalat" w:hAnsi="GHEA Grapalat" w:cs="Arial"/>
          <w:b/>
        </w:rPr>
        <w:t xml:space="preserve"> </w:t>
      </w:r>
      <w:r w:rsidR="00571F29" w:rsidRPr="007132F5">
        <w:rPr>
          <w:rFonts w:ascii="GHEA Grapalat" w:hAnsi="GHEA Grapalat" w:cs="Sylfaen"/>
          <w:b/>
        </w:rPr>
        <w:t>չափաբաժինների</w:t>
      </w:r>
      <w:r w:rsidR="001258CE" w:rsidRPr="007132F5">
        <w:rPr>
          <w:rFonts w:ascii="GHEA Grapalat" w:hAnsi="GHEA Grapalat" w:cs="Sylfaen"/>
          <w:b/>
          <w:lang w:val="hy-AM"/>
        </w:rPr>
        <w:t>:</w:t>
      </w:r>
      <w:r w:rsidR="001258CE" w:rsidRPr="007132F5">
        <w:rPr>
          <w:rStyle w:val="FootnoteReference"/>
          <w:rFonts w:ascii="GHEA Grapalat" w:hAnsi="GHEA Grapalat" w:cs="Sylfaen"/>
          <w:b/>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264E304" w:rsidR="00F40755" w:rsidRPr="007D01B0" w:rsidRDefault="00F40755" w:rsidP="00F40755">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w:t>
      </w:r>
      <w:r w:rsidR="007132F5" w:rsidRPr="007D01B0">
        <w:rPr>
          <w:rFonts w:ascii="GHEA Grapalat" w:hAnsi="GHEA Grapalat" w:cs="Sylfaen"/>
          <w:b/>
          <w:lang w:val="es-ES"/>
        </w:rPr>
        <w:t>10</w:t>
      </w:r>
      <w:r w:rsidRPr="007D01B0">
        <w:rPr>
          <w:rFonts w:ascii="GHEA Grapalat" w:hAnsi="GHEA Grapalat" w:cs="Sylfaen"/>
          <w:b/>
          <w:lang w:val="es-ES"/>
        </w:rPr>
        <w:t>»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Default="00583092" w:rsidP="00EF3662">
      <w:pPr>
        <w:ind w:firstLine="567"/>
        <w:jc w:val="center"/>
        <w:rPr>
          <w:rFonts w:ascii="GHEA Grapalat" w:hAnsi="GHEA Grapalat"/>
          <w:b/>
          <w:sz w:val="20"/>
          <w:lang w:val="es-ES"/>
        </w:rPr>
      </w:pPr>
    </w:p>
    <w:p w14:paraId="004386A9" w14:textId="77777777" w:rsidR="00B24C2C" w:rsidRDefault="00B24C2C" w:rsidP="00EF3662">
      <w:pPr>
        <w:ind w:firstLine="567"/>
        <w:jc w:val="center"/>
        <w:rPr>
          <w:rFonts w:ascii="GHEA Grapalat" w:hAnsi="GHEA Grapalat"/>
          <w:b/>
          <w:sz w:val="20"/>
          <w:lang w:val="es-ES"/>
        </w:rPr>
      </w:pPr>
    </w:p>
    <w:p w14:paraId="3991B64B" w14:textId="77777777" w:rsidR="00B24C2C" w:rsidRPr="00A71D81" w:rsidRDefault="00B24C2C"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lastRenderedPageBreak/>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283A33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972342">
        <w:rPr>
          <w:rFonts w:ascii="GHEA Grapalat" w:hAnsi="GHEA Grapalat" w:cs="Sylfaen"/>
          <w:b/>
          <w:sz w:val="20"/>
          <w:lang w:val="ru-RU"/>
        </w:rPr>
        <w:t>այն</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ստանալու</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օրվանից</w:t>
      </w:r>
      <w:r w:rsidR="00A161E3" w:rsidRPr="00972342">
        <w:rPr>
          <w:rFonts w:ascii="GHEA Grapalat" w:hAnsi="GHEA Grapalat" w:cs="Sylfaen"/>
          <w:b/>
          <w:sz w:val="20"/>
          <w:lang w:val="af-ZA"/>
        </w:rPr>
        <w:t xml:space="preserve"> </w:t>
      </w:r>
      <w:r w:rsidR="009D62B8" w:rsidRPr="00972342">
        <w:rPr>
          <w:rFonts w:ascii="GHEA Grapalat" w:hAnsi="GHEA Grapalat" w:cs="Sylfaen"/>
          <w:b/>
          <w:sz w:val="20"/>
          <w:lang w:val="hy-AM"/>
        </w:rPr>
        <w:t xml:space="preserve">հետո </w:t>
      </w:r>
      <w:r w:rsidR="00A161E3" w:rsidRPr="00972342">
        <w:rPr>
          <w:rFonts w:ascii="GHEA Grapalat" w:hAnsi="GHEA Grapalat" w:cs="Sylfaen"/>
          <w:b/>
          <w:sz w:val="20"/>
          <w:lang w:val="hy-AM"/>
        </w:rPr>
        <w:t xml:space="preserve">5 </w:t>
      </w:r>
      <w:r w:rsidR="00A161E3" w:rsidRPr="00972342">
        <w:rPr>
          <w:rFonts w:ascii="GHEA Grapalat" w:hAnsi="GHEA Grapalat" w:cs="Sylfaen"/>
          <w:b/>
          <w:sz w:val="20"/>
          <w:lang w:val="af-ZA"/>
        </w:rPr>
        <w:t xml:space="preserve">աշխատանքային </w:t>
      </w:r>
      <w:r w:rsidR="00A161E3" w:rsidRPr="00972342">
        <w:rPr>
          <w:rFonts w:ascii="GHEA Grapalat" w:hAnsi="GHEA Grapalat" w:cs="Sylfaen"/>
          <w:b/>
          <w:sz w:val="20"/>
          <w:lang w:val="ru-RU"/>
        </w:rPr>
        <w:t>օրվա</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ընթացքում</w:t>
      </w:r>
      <w:r w:rsidR="00A161E3" w:rsidRPr="00972342">
        <w:rPr>
          <w:rFonts w:ascii="GHEA Grapalat" w:hAnsi="GHEA Grapalat" w:cs="Sylfaen"/>
          <w:b/>
          <w:sz w:val="20"/>
          <w:lang w:val="af-ZA"/>
        </w:rPr>
        <w:t>,</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5"/>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573C2">
        <w:rPr>
          <w:rFonts w:ascii="GHEA Grapalat" w:hAnsi="GHEA Grapalat" w:cs="Sylfaen"/>
          <w:b/>
          <w:sz w:val="20"/>
        </w:rPr>
        <w:t>Որակավորման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ապահովման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չափը</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հավասար</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է</w:t>
      </w:r>
      <w:r w:rsidR="0074145B" w:rsidRPr="005573C2">
        <w:rPr>
          <w:rFonts w:ascii="GHEA Grapalat" w:hAnsi="GHEA Grapalat" w:cs="Sylfaen"/>
          <w:b/>
          <w:sz w:val="20"/>
          <w:lang w:val="af-ZA"/>
        </w:rPr>
        <w:t xml:space="preserve"> </w:t>
      </w:r>
      <w:r w:rsidR="00A161E3" w:rsidRPr="005573C2">
        <w:rPr>
          <w:rFonts w:ascii="GHEA Grapalat" w:hAnsi="GHEA Grapalat" w:cs="Sylfaen"/>
          <w:b/>
          <w:sz w:val="20"/>
          <w:lang w:val="hy-AM"/>
        </w:rPr>
        <w:t xml:space="preserve"> սույն ընթացակարգի շրջանակում գնվելիք ապրանքի գնման գնի </w:t>
      </w:r>
      <w:r w:rsidR="005A72DB" w:rsidRPr="005573C2">
        <w:rPr>
          <w:rFonts w:ascii="GHEA Grapalat" w:hAnsi="GHEA Grapalat" w:cs="Sylfaen"/>
          <w:b/>
          <w:sz w:val="20"/>
          <w:lang w:val="hy-AM"/>
        </w:rPr>
        <w:t>15 տոկոսին</w:t>
      </w:r>
      <w:r w:rsidR="0074145B" w:rsidRPr="005573C2">
        <w:rPr>
          <w:rFonts w:ascii="GHEA Grapalat" w:hAnsi="GHEA Grapalat" w:cs="Sylfaen"/>
          <w:b/>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 xml:space="preserve">ներկայացված </w:t>
      </w:r>
      <w:r w:rsidR="00A161E3" w:rsidRPr="00BA41C0">
        <w:rPr>
          <w:rFonts w:ascii="GHEA Grapalat" w:hAnsi="GHEA Grapalat" w:cs="Sylfaen"/>
          <w:sz w:val="20"/>
          <w:lang w:val="hy-AM"/>
        </w:rPr>
        <w:lastRenderedPageBreak/>
        <w:t>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B826B7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003B269F" w:rsidRPr="005573C2">
        <w:rPr>
          <w:rFonts w:ascii="GHEA Grapalat" w:hAnsi="GHEA Grapalat" w:cs="Sylfaen"/>
          <w:b/>
          <w:sz w:val="20"/>
          <w:lang w:val="hy-AM"/>
        </w:rPr>
        <w:t xml:space="preserve">գնման </w:t>
      </w:r>
      <w:r w:rsidRPr="005573C2">
        <w:rPr>
          <w:rFonts w:ascii="GHEA Grapalat" w:hAnsi="GHEA Grapalat" w:cs="Sylfaen"/>
          <w:b/>
          <w:sz w:val="20"/>
          <w:lang w:val="hy-AM"/>
        </w:rPr>
        <w:t>գնի</w:t>
      </w:r>
      <w:r w:rsidRPr="005573C2">
        <w:rPr>
          <w:rFonts w:ascii="GHEA Grapalat" w:hAnsi="GHEA Grapalat" w:cs="Sylfaen"/>
          <w:b/>
          <w:sz w:val="20"/>
          <w:lang w:val="af-ZA"/>
        </w:rPr>
        <w:t xml:space="preserve"> 10 </w:t>
      </w:r>
      <w:r w:rsidRPr="005573C2">
        <w:rPr>
          <w:rFonts w:ascii="GHEA Grapalat" w:hAnsi="GHEA Grapalat" w:cs="Sylfaen"/>
          <w:b/>
          <w:sz w:val="20"/>
          <w:lang w:val="hy-AM"/>
        </w:rPr>
        <w:t>տոկոսը:</w:t>
      </w:r>
      <w:r w:rsidR="003B269F" w:rsidRPr="005573C2">
        <w:rPr>
          <w:rFonts w:ascii="GHEA Grapalat" w:hAnsi="GHEA Grapalat" w:cs="Sylfaen"/>
          <w:b/>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5573C2" w:rsidRPr="00A71D81">
        <w:rPr>
          <w:rFonts w:ascii="GHEA Grapalat" w:hAnsi="GHEA Grapalat" w:cs="Sylfaen"/>
          <w:sz w:val="20"/>
          <w:lang w:val="hy-AM"/>
        </w:rPr>
        <w:t xml:space="preserve">Պայմանագրի ապահովումը ներկայացվում է </w:t>
      </w:r>
      <w:r w:rsidR="005573C2" w:rsidRPr="006B2E9C">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3C5E3E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87003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lastRenderedPageBreak/>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E206479" w:rsidR="00096865" w:rsidRPr="00FD4E69" w:rsidRDefault="0047161E"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lastRenderedPageBreak/>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4D8A1442" w:rsidR="00096865" w:rsidRPr="00A71D81" w:rsidRDefault="00310B34"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Գ</w:t>
      </w:r>
    </w:p>
    <w:p w14:paraId="1DE20088" w14:textId="1445D890" w:rsidR="00096865" w:rsidRPr="00A71D81" w:rsidRDefault="00B24C2C"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AA0D0C">
        <w:rPr>
          <w:rFonts w:ascii="GHEA Grapalat" w:hAnsi="GHEA Grapalat" w:cs="Sylfaen"/>
          <w:b/>
          <w:szCs w:val="22"/>
          <w:lang w:val="es-ES"/>
        </w:rPr>
        <w:t>ԳՆԱՆՇՄԱՆ ՀԱՐՑՄԱՆ</w:t>
      </w:r>
      <w:r>
        <w:rPr>
          <w:rFonts w:ascii="GHEA Grapalat" w:hAnsi="GHEA Grapalat"/>
          <w:b/>
          <w:szCs w:val="22"/>
          <w:lang w:val="af-ZA"/>
        </w:rPr>
        <w:t xml:space="preserve"> </w:t>
      </w:r>
      <w:r w:rsidR="00096865" w:rsidRPr="00A71D81">
        <w:rPr>
          <w:rFonts w:ascii="GHEA Grapalat" w:hAnsi="GHEA Grapalat" w:cs="Sylfaen"/>
          <w:b/>
          <w:szCs w:val="22"/>
          <w:lang w:val="es-ES"/>
        </w:rPr>
        <w:t>ՀԱՅՏԸ</w:t>
      </w:r>
      <w:r>
        <w:rPr>
          <w:rFonts w:ascii="GHEA Grapalat" w:hAnsi="GHEA Grapalat"/>
          <w:b/>
          <w:szCs w:val="22"/>
          <w:lang w:val="af-ZA"/>
        </w:rPr>
        <w:t xml:space="preserve"> </w:t>
      </w:r>
      <w:r w:rsidR="00096865" w:rsidRPr="00A71D81">
        <w:rPr>
          <w:rFonts w:ascii="GHEA Grapalat" w:hAnsi="GHEA Grapalat" w:cs="Sylfaen"/>
          <w:b/>
          <w:szCs w:val="22"/>
          <w:lang w:val="es-ES"/>
        </w:rPr>
        <w:t>ՊԱՏՐԱՍՏԵԼՈՒ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8E96D6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04174">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60E4DF5" w14:textId="77777777" w:rsidR="00E04174" w:rsidRPr="00A71D81" w:rsidRDefault="00E04174" w:rsidP="00E04174">
      <w:pPr>
        <w:pStyle w:val="norm"/>
        <w:spacing w:line="240" w:lineRule="auto"/>
        <w:ind w:firstLine="284"/>
        <w:jc w:val="right"/>
        <w:rPr>
          <w:rFonts w:ascii="GHEA Grapalat" w:hAnsi="GHEA Grapalat" w:cs="Sylfaen"/>
          <w:b/>
          <w:sz w:val="20"/>
          <w:lang w:val="es-ES"/>
        </w:rPr>
      </w:pPr>
    </w:p>
    <w:p w14:paraId="1DD1A68B" w14:textId="77777777" w:rsidR="00E04174" w:rsidRDefault="00E04174" w:rsidP="00E04174">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14:paraId="0EEEE3C3" w14:textId="7C51B45C"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DA46B54" w14:textId="77777777" w:rsidR="00E04174" w:rsidRPr="00AE2768" w:rsidRDefault="00E04174" w:rsidP="00E04174">
      <w:pPr>
        <w:pStyle w:val="BodyTextIndent3"/>
        <w:spacing w:line="240" w:lineRule="auto"/>
        <w:jc w:val="right"/>
        <w:rPr>
          <w:rFonts w:ascii="GHEA Grapalat" w:hAnsi="GHEA Grapalat" w:cs="Arial"/>
          <w:b/>
          <w:lang w:val="es-ES"/>
        </w:rPr>
      </w:pPr>
      <w:r w:rsidRPr="00DE1E5A">
        <w:rPr>
          <w:rFonts w:ascii="GHEA Grapalat" w:hAnsi="GHEA Grapalat" w:cs="Sylfaen"/>
          <w:b/>
        </w:rPr>
        <w:t>գնանշման</w:t>
      </w:r>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47FA2CE" w:rsidR="00B2572B" w:rsidRPr="00A71D81" w:rsidRDefault="00AA0D0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5A8ACF13" w14:textId="77777777" w:rsidR="00C34244" w:rsidRPr="00A71D81" w:rsidRDefault="00C34244" w:rsidP="00C3424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A37049D" w14:textId="77777777" w:rsidR="00C34244" w:rsidRPr="00A71D81" w:rsidRDefault="00C34244" w:rsidP="00C3424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BB8C66A" w14:textId="286F7CE9" w:rsidR="00C34244" w:rsidRPr="00A71D81" w:rsidRDefault="00C34244" w:rsidP="00C34244">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666013">
        <w:rPr>
          <w:rFonts w:ascii="GHEA Grapalat" w:hAnsi="GHEA Grapalat"/>
          <w:sz w:val="22"/>
          <w:szCs w:val="22"/>
          <w:u w:val="single"/>
          <w:lang w:val="hy-AM"/>
        </w:rPr>
        <w:t>&lt;&lt;</w:t>
      </w:r>
      <w:r>
        <w:rPr>
          <w:rFonts w:ascii="Sylfaen" w:hAnsi="Sylfaen"/>
          <w:sz w:val="22"/>
          <w:szCs w:val="22"/>
          <w:u w:val="single"/>
          <w:lang w:val="es-ES"/>
        </w:rPr>
        <w:t>Երքաղլույս</w:t>
      </w:r>
      <w:r w:rsidR="00666013">
        <w:rPr>
          <w:rFonts w:ascii="Sylfaen" w:hAnsi="Sylfaen"/>
          <w:sz w:val="22"/>
          <w:szCs w:val="22"/>
          <w:u w:val="single"/>
          <w:lang w:val="hy-AM"/>
        </w:rPr>
        <w:t>&gt;&gt;</w:t>
      </w:r>
      <w:r>
        <w:rPr>
          <w:rFonts w:ascii="Sylfaen" w:hAnsi="Sylfaen"/>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D52874">
        <w:rPr>
          <w:rFonts w:ascii="GHEA Grapalat" w:hAnsi="GHEA Grapalat"/>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0AA0A003" w14:textId="77777777" w:rsidR="00C34244" w:rsidRPr="00A71D81" w:rsidRDefault="00C34244" w:rsidP="00C34244">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4F273BDA" w14:textId="77777777" w:rsidR="00C34244" w:rsidRPr="00A71D81" w:rsidRDefault="00C34244" w:rsidP="00C34244">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u w:val="single"/>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F2FECD8" w14:textId="77777777" w:rsidR="00C34244" w:rsidRPr="00A71D81" w:rsidRDefault="00C34244" w:rsidP="00C34244">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C9DDB5B" w14:textId="77777777" w:rsidR="00C34244" w:rsidRDefault="00C34244" w:rsidP="00C34244">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2EF51770" w14:textId="77777777" w:rsidR="00C34244" w:rsidRDefault="00C34244" w:rsidP="00C34244">
      <w:pPr>
        <w:jc w:val="both"/>
        <w:rPr>
          <w:rFonts w:ascii="GHEA Grapalat" w:hAnsi="GHEA Grapalat"/>
          <w:sz w:val="12"/>
          <w:szCs w:val="12"/>
          <w:u w:val="single"/>
          <w:lang w:val="es-ES"/>
        </w:rPr>
      </w:pPr>
    </w:p>
    <w:p w14:paraId="0B90F450" w14:textId="77777777" w:rsidR="00C34244" w:rsidRDefault="00C34244" w:rsidP="00C34244">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52F9659F" w14:textId="77777777" w:rsidR="00C34244" w:rsidRDefault="00C34244" w:rsidP="00C34244">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44BC6652" w14:textId="77777777" w:rsidR="00C34244" w:rsidRDefault="00C34244" w:rsidP="00C34244">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1673C19" w:rsidR="00E56508" w:rsidRPr="00AE74A0" w:rsidRDefault="00C34244"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r w:rsidRPr="00AE74A0">
        <w:rPr>
          <w:rFonts w:ascii="GHEA Grapalat" w:hAnsi="GHEA Grapalat" w:cs="Arial"/>
          <w:sz w:val="20"/>
          <w:szCs w:val="20"/>
          <w:lang w:val="es-ES"/>
        </w:rPr>
        <w:t>հրավերով սահմանված մասնակցության իրավունքի պահանջներին</w:t>
      </w:r>
      <w:r>
        <w:rPr>
          <w:rFonts w:ascii="GHEA Grapalat" w:hAnsi="GHEA Grapalat" w:cs="Arial"/>
          <w:sz w:val="20"/>
          <w:szCs w:val="20"/>
          <w:lang w:val="hy-AM"/>
        </w:rPr>
        <w:t xml:space="preserve"> և</w:t>
      </w:r>
      <w:r w:rsidRPr="0096457E">
        <w:rPr>
          <w:rFonts w:ascii="GHEA Grapalat" w:hAnsi="GHEA Grapalat" w:cs="Arial"/>
          <w:sz w:val="20"/>
          <w:szCs w:val="20"/>
          <w:lang w:val="es-ES"/>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sz w:val="20"/>
          <w:u w:val="single"/>
          <w:lang w:val="es-ES"/>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lang w:val="hy-AM"/>
        </w:rPr>
        <w:t>-</w:t>
      </w:r>
      <w:r w:rsidR="00E56508" w:rsidRPr="00AE74A0">
        <w:rPr>
          <w:rFonts w:ascii="GHEA Grapalat" w:hAnsi="GHEA Grapalat" w:cs="Arial"/>
          <w:sz w:val="20"/>
          <w:szCs w:val="20"/>
          <w:lang w:val="es-ES"/>
        </w:rPr>
        <w:t>ն</w:t>
      </w:r>
      <w:r w:rsidR="00E56508" w:rsidRPr="00AE74A0">
        <w:rPr>
          <w:rFonts w:ascii="GHEA Grapalat" w:hAnsi="GHEA Grapalat" w:cs="Sylfaen"/>
          <w:sz w:val="20"/>
          <w:lang w:val="hy-AM"/>
        </w:rPr>
        <w:t xml:space="preserve"> պարտավորվում է </w:t>
      </w:r>
    </w:p>
    <w:p w14:paraId="02DFB684" w14:textId="72A5CBF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C34244">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692A36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C34244" w:rsidRPr="00D52874">
        <w:rPr>
          <w:rFonts w:ascii="GHEA Grapalat" w:hAnsi="GHEA Grapalat"/>
          <w:lang w:val="es-ES"/>
        </w:rPr>
        <w:t>«</w:t>
      </w:r>
      <w:r w:rsidR="00C34244" w:rsidRPr="00BC71BD">
        <w:rPr>
          <w:rFonts w:ascii="GHEA Grapalat" w:hAnsi="GHEA Grapalat" w:cs="Sylfaen"/>
          <w:b/>
          <w:lang w:val="hy-AM"/>
        </w:rPr>
        <w:t>ԵՔԼ-</w:t>
      </w:r>
      <w:r w:rsidR="00C34244" w:rsidRPr="005844C3">
        <w:rPr>
          <w:rFonts w:ascii="GHEA Grapalat" w:hAnsi="GHEA Grapalat" w:cs="Sylfaen"/>
          <w:b/>
          <w:lang w:val="hy-AM"/>
        </w:rPr>
        <w:t>ԳՀ</w:t>
      </w:r>
      <w:r w:rsidR="00C34244" w:rsidRPr="00752623">
        <w:rPr>
          <w:rFonts w:ascii="GHEA Grapalat" w:hAnsi="GHEA Grapalat" w:cs="Sylfaen"/>
          <w:b/>
          <w:lang w:val="hy-AM"/>
        </w:rPr>
        <w:t>ԱՊՁԲ</w:t>
      </w:r>
      <w:r w:rsidR="00C34244" w:rsidRPr="00752623">
        <w:rPr>
          <w:rFonts w:ascii="GHEA Grapalat" w:hAnsi="GHEA Grapalat"/>
          <w:b/>
          <w:lang w:val="es-ES"/>
        </w:rPr>
        <w:t>-</w:t>
      </w:r>
      <w:r w:rsidR="0000586B">
        <w:rPr>
          <w:rFonts w:ascii="GHEA Grapalat" w:hAnsi="GHEA Grapalat"/>
          <w:b/>
          <w:lang w:val="es-ES"/>
        </w:rPr>
        <w:t>25/1</w:t>
      </w:r>
      <w:r w:rsidR="00C34244" w:rsidRPr="00D52874">
        <w:rPr>
          <w:rFonts w:ascii="GHEA Grapalat" w:hAnsi="GHEA Grapalat"/>
          <w:lang w:val="es-ES"/>
        </w:rPr>
        <w:t>»</w:t>
      </w:r>
      <w:r w:rsidR="00C34244" w:rsidRPr="00752623">
        <w:rPr>
          <w:rFonts w:ascii="GHEA Grapalat" w:hAnsi="GHEA Grapalat"/>
          <w:b/>
          <w:lang w:val="es-ES"/>
        </w:rPr>
        <w:t xml:space="preserve">  </w:t>
      </w:r>
      <w:r w:rsidR="00C34244" w:rsidRPr="00A71D81">
        <w:rPr>
          <w:rFonts w:ascii="GHEA Grapalat" w:hAnsi="GHEA Grapalat"/>
          <w:sz w:val="20"/>
          <w:szCs w:val="20"/>
          <w:lang w:val="es-ES"/>
        </w:rPr>
        <w:t xml:space="preserve"> </w:t>
      </w:r>
      <w:r w:rsidR="00C34244" w:rsidRPr="00A71D81">
        <w:rPr>
          <w:rFonts w:ascii="GHEA Grapalat" w:hAnsi="GHEA Grapalat" w:cs="Arial"/>
          <w:sz w:val="20"/>
          <w:szCs w:val="20"/>
          <w:lang w:val="es-ES"/>
        </w:rPr>
        <w:t xml:space="preserve">ծածկագրով </w:t>
      </w:r>
      <w:r w:rsidR="00C34244">
        <w:rPr>
          <w:rFonts w:ascii="GHEA Grapalat" w:hAnsi="GHEA Grapalat" w:cs="Arial"/>
          <w:sz w:val="20"/>
          <w:szCs w:val="20"/>
          <w:lang w:val="es-ES"/>
        </w:rPr>
        <w:t>գնանշման հարցմանը</w:t>
      </w:r>
      <w:r w:rsidR="00C34244" w:rsidRPr="00A71D81">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62109C7" w14:textId="72E6578E" w:rsidR="000B1088" w:rsidRPr="00A71D81" w:rsidRDefault="00CE3A99" w:rsidP="00794E8E">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0B1088" w:rsidRPr="00A71D81">
        <w:rPr>
          <w:rFonts w:ascii="GHEA Grapalat" w:hAnsi="GHEA Grapalat" w:cs="Sylfaen"/>
          <w:b/>
          <w:lang w:val="hy-AM"/>
        </w:rPr>
        <w:t>Հավելված</w:t>
      </w:r>
      <w:r w:rsidR="000B1088" w:rsidRPr="00A71D81">
        <w:rPr>
          <w:rFonts w:ascii="GHEA Grapalat" w:hAnsi="GHEA Grapalat" w:cs="Arial"/>
          <w:b/>
          <w:lang w:val="hy-AM"/>
        </w:rPr>
        <w:t xml:space="preserve"> </w:t>
      </w:r>
      <w:r w:rsidR="00E968EF" w:rsidRPr="00A71D81">
        <w:rPr>
          <w:rFonts w:ascii="GHEA Grapalat" w:hAnsi="GHEA Grapalat" w:cs="Arial"/>
          <w:b/>
          <w:lang w:val="hy-AM"/>
        </w:rPr>
        <w:t>1.1</w:t>
      </w:r>
    </w:p>
    <w:p w14:paraId="19373EA6" w14:textId="5D597FD7" w:rsidR="00783E68" w:rsidRPr="00AE2768" w:rsidRDefault="00783E68" w:rsidP="00783E68">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76B2611" w14:textId="77777777" w:rsidR="00783E68" w:rsidRPr="00AE2768" w:rsidRDefault="00783E68" w:rsidP="00783E68">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70C31956" w14:textId="4A8854CD" w:rsidR="00C34244" w:rsidRDefault="00C34244" w:rsidP="00C34244">
      <w:pPr>
        <w:ind w:firstLine="567"/>
        <w:jc w:val="both"/>
        <w:rPr>
          <w:rFonts w:ascii="GHEA Grapalat" w:hAnsi="GHEA Grapalat"/>
          <w:sz w:val="20"/>
          <w:vertAlign w:val="superscript"/>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sz w:val="20"/>
          <w:vertAlign w:val="superscript"/>
          <w:lang w:val="es-ES"/>
        </w:rPr>
        <w:t xml:space="preserve">                                                    </w:t>
      </w:r>
    </w:p>
    <w:p w14:paraId="07AFDF33" w14:textId="77777777" w:rsidR="00C34244" w:rsidRPr="00A71D81" w:rsidRDefault="00C34244" w:rsidP="00C34244">
      <w:pPr>
        <w:ind w:firstLine="567"/>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1124AD3" w14:textId="77777777" w:rsidR="00C34244" w:rsidRPr="00A71D81" w:rsidRDefault="00C34244" w:rsidP="00C34244">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142A1D81" w14:textId="48BAEBD4" w:rsidR="00783E68" w:rsidRPr="00AE2768" w:rsidRDefault="00783E68" w:rsidP="00783E68">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2EBA9F6D" w14:textId="77777777" w:rsidR="00783E68" w:rsidRPr="00AE2768" w:rsidRDefault="00783E68" w:rsidP="00783E68">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4840F05" w14:textId="77777777" w:rsidR="00E04174" w:rsidRDefault="00E04174" w:rsidP="002929EF">
      <w:pPr>
        <w:pStyle w:val="BodyTextIndent3"/>
        <w:spacing w:line="240" w:lineRule="auto"/>
        <w:ind w:firstLine="0"/>
        <w:jc w:val="center"/>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6459E835"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682E321C"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4F455BD9"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6A3EB894" w14:textId="77777777" w:rsidR="006B44A1"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p>
    <w:p w14:paraId="2E1D2B07" w14:textId="77777777" w:rsidR="006B44A1" w:rsidRDefault="006B44A1" w:rsidP="000B1088">
      <w:pPr>
        <w:pStyle w:val="BodyTextIndent3"/>
        <w:spacing w:line="240" w:lineRule="auto"/>
        <w:ind w:firstLine="0"/>
        <w:jc w:val="right"/>
        <w:rPr>
          <w:rFonts w:ascii="GHEA Grapalat" w:hAnsi="GHEA Grapalat"/>
          <w:b/>
          <w:lang w:val="hy-AM"/>
        </w:rPr>
      </w:pPr>
    </w:p>
    <w:p w14:paraId="30088A2E" w14:textId="77777777" w:rsidR="006B44A1" w:rsidRDefault="006B44A1" w:rsidP="000B1088">
      <w:pPr>
        <w:pStyle w:val="BodyTextIndent3"/>
        <w:spacing w:line="240" w:lineRule="auto"/>
        <w:ind w:firstLine="0"/>
        <w:jc w:val="right"/>
        <w:rPr>
          <w:rFonts w:ascii="GHEA Grapalat" w:hAnsi="GHEA Grapalat"/>
          <w:b/>
          <w:lang w:val="hy-AM"/>
        </w:rPr>
      </w:pPr>
    </w:p>
    <w:p w14:paraId="52A9E100" w14:textId="77777777" w:rsidR="006B44A1" w:rsidRDefault="006B44A1" w:rsidP="000B1088">
      <w:pPr>
        <w:pStyle w:val="BodyTextIndent3"/>
        <w:spacing w:line="240" w:lineRule="auto"/>
        <w:ind w:firstLine="0"/>
        <w:jc w:val="right"/>
        <w:rPr>
          <w:rFonts w:ascii="GHEA Grapalat" w:hAnsi="GHEA Grapalat"/>
          <w:b/>
          <w:lang w:val="hy-AM"/>
        </w:rPr>
      </w:pPr>
    </w:p>
    <w:p w14:paraId="5A29921E" w14:textId="77777777" w:rsidR="006B44A1" w:rsidRDefault="006B44A1" w:rsidP="000B1088">
      <w:pPr>
        <w:pStyle w:val="BodyTextIndent3"/>
        <w:spacing w:line="240" w:lineRule="auto"/>
        <w:ind w:firstLine="0"/>
        <w:jc w:val="right"/>
        <w:rPr>
          <w:rFonts w:ascii="GHEA Grapalat" w:hAnsi="GHEA Grapalat"/>
          <w:b/>
          <w:lang w:val="hy-AM"/>
        </w:rPr>
      </w:pPr>
    </w:p>
    <w:p w14:paraId="07D76FEE" w14:textId="77777777" w:rsidR="006B44A1" w:rsidRDefault="006B44A1" w:rsidP="000B1088">
      <w:pPr>
        <w:pStyle w:val="BodyTextIndent3"/>
        <w:spacing w:line="240" w:lineRule="auto"/>
        <w:ind w:firstLine="0"/>
        <w:jc w:val="right"/>
        <w:rPr>
          <w:rFonts w:ascii="GHEA Grapalat" w:hAnsi="GHEA Grapalat"/>
          <w:b/>
          <w:lang w:val="hy-AM"/>
        </w:rPr>
      </w:pPr>
    </w:p>
    <w:p w14:paraId="6EEDA791" w14:textId="77777777" w:rsidR="006B44A1" w:rsidRDefault="006B44A1" w:rsidP="000B1088">
      <w:pPr>
        <w:pStyle w:val="BodyTextIndent3"/>
        <w:spacing w:line="240" w:lineRule="auto"/>
        <w:ind w:firstLine="0"/>
        <w:jc w:val="right"/>
        <w:rPr>
          <w:rFonts w:ascii="GHEA Grapalat" w:hAnsi="GHEA Grapalat"/>
          <w:b/>
          <w:lang w:val="hy-AM"/>
        </w:rPr>
      </w:pPr>
    </w:p>
    <w:p w14:paraId="2E426907" w14:textId="77777777" w:rsidR="006B44A1" w:rsidRDefault="006B44A1" w:rsidP="000B1088">
      <w:pPr>
        <w:pStyle w:val="BodyTextIndent3"/>
        <w:spacing w:line="240" w:lineRule="auto"/>
        <w:ind w:firstLine="0"/>
        <w:jc w:val="right"/>
        <w:rPr>
          <w:rFonts w:ascii="GHEA Grapalat" w:hAnsi="GHEA Grapalat"/>
          <w:b/>
          <w:lang w:val="hy-AM"/>
        </w:rPr>
      </w:pPr>
    </w:p>
    <w:p w14:paraId="44C3F50E" w14:textId="77777777" w:rsidR="006B44A1" w:rsidRDefault="006B44A1" w:rsidP="000B1088">
      <w:pPr>
        <w:pStyle w:val="BodyTextIndent3"/>
        <w:spacing w:line="240" w:lineRule="auto"/>
        <w:ind w:firstLine="0"/>
        <w:jc w:val="right"/>
        <w:rPr>
          <w:rFonts w:ascii="GHEA Grapalat" w:hAnsi="GHEA Grapalat"/>
          <w:b/>
          <w:lang w:val="hy-AM"/>
        </w:rPr>
      </w:pPr>
    </w:p>
    <w:p w14:paraId="2C9CE6D0" w14:textId="77777777" w:rsidR="006B44A1" w:rsidRDefault="006B44A1" w:rsidP="000B1088">
      <w:pPr>
        <w:pStyle w:val="BodyTextIndent3"/>
        <w:spacing w:line="240" w:lineRule="auto"/>
        <w:ind w:firstLine="0"/>
        <w:jc w:val="right"/>
        <w:rPr>
          <w:rFonts w:ascii="GHEA Grapalat" w:hAnsi="GHEA Grapalat"/>
          <w:b/>
          <w:lang w:val="hy-AM"/>
        </w:rPr>
      </w:pPr>
    </w:p>
    <w:p w14:paraId="1A4F9367" w14:textId="77777777" w:rsidR="006B44A1" w:rsidRDefault="006B44A1" w:rsidP="000B1088">
      <w:pPr>
        <w:pStyle w:val="BodyTextIndent3"/>
        <w:spacing w:line="240" w:lineRule="auto"/>
        <w:ind w:firstLine="0"/>
        <w:jc w:val="right"/>
        <w:rPr>
          <w:rFonts w:ascii="GHEA Grapalat" w:hAnsi="GHEA Grapalat"/>
          <w:b/>
          <w:lang w:val="hy-AM"/>
        </w:rPr>
      </w:pPr>
    </w:p>
    <w:p w14:paraId="2322DD11" w14:textId="79D6A816" w:rsidR="006B44A1" w:rsidRDefault="006B44A1" w:rsidP="000B1088">
      <w:pPr>
        <w:pStyle w:val="BodyTextIndent3"/>
        <w:spacing w:line="240" w:lineRule="auto"/>
        <w:ind w:firstLine="0"/>
        <w:jc w:val="right"/>
        <w:rPr>
          <w:rFonts w:ascii="GHEA Grapalat" w:hAnsi="GHEA Grapalat"/>
          <w:b/>
          <w:lang w:val="hy-AM"/>
        </w:rPr>
      </w:pPr>
    </w:p>
    <w:p w14:paraId="77332829" w14:textId="0B878D27"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6593A14F" w14:textId="0A773C75" w:rsidR="0033195B" w:rsidRPr="00AE2768" w:rsidRDefault="0033195B" w:rsidP="0033195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BA03ED8" w14:textId="77777777" w:rsidR="0033195B" w:rsidRPr="00AE2768" w:rsidRDefault="0033195B" w:rsidP="0033195B">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4DB9757D" w14:textId="742D819D" w:rsidR="00211D72" w:rsidRPr="00A71D81" w:rsidRDefault="00211D72" w:rsidP="00211D7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Pr="00D52874">
        <w:rPr>
          <w:rFonts w:ascii="GHEA Grapalat" w:hAnsi="GHEA Grapalat"/>
          <w:lang w:val="es-ES"/>
        </w:rPr>
        <w:t>«</w:t>
      </w:r>
      <w:r w:rsidRPr="00BC71BD">
        <w:rPr>
          <w:rFonts w:ascii="GHEA Grapalat" w:hAnsi="GHEA Grapalat" w:cs="Sylfaen"/>
          <w:b/>
          <w:lang w:val="hy-AM"/>
        </w:rPr>
        <w:t>ԵՔԼ-</w:t>
      </w:r>
      <w:r w:rsidRPr="005844C3">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lang w:val="es-ES"/>
        </w:rPr>
        <w:t>»</w:t>
      </w:r>
      <w:r>
        <w:rPr>
          <w:rFonts w:ascii="GHEA Grapalat" w:hAnsi="GHEA Grapalat"/>
          <w:b/>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5844C3">
        <w:rPr>
          <w:rFonts w:ascii="GHEA Grapalat" w:hAnsi="GHEA Grapalat"/>
          <w:sz w:val="20"/>
          <w:u w:val="single"/>
          <w:lang w:val="hy-AM"/>
        </w:rPr>
        <w:t xml:space="preserve"> </w:t>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5EDD2588" w14:textId="77777777" w:rsidR="00211D72" w:rsidRPr="00A71D81" w:rsidRDefault="00211D72" w:rsidP="00211D7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64F5CC8A" w14:textId="77777777" w:rsidR="00211D72" w:rsidRPr="00A71D81" w:rsidRDefault="00211D72" w:rsidP="00211D7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6791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6791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96791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96791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26F82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0E7F2E15" w14:textId="6F1AAF69" w:rsidR="0033195B" w:rsidRPr="00AE2768" w:rsidRDefault="0033195B" w:rsidP="0033195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017A25D" w14:textId="77777777" w:rsidR="0033195B" w:rsidRPr="00AE2768" w:rsidRDefault="0033195B" w:rsidP="0033195B">
      <w:pPr>
        <w:pStyle w:val="BodyTextIndent3"/>
        <w:spacing w:line="240" w:lineRule="auto"/>
        <w:jc w:val="right"/>
        <w:rPr>
          <w:rFonts w:ascii="GHEA Grapalat" w:hAnsi="GHEA Grapalat" w:cs="Arial"/>
          <w:b/>
          <w:lang w:val="es-ES"/>
        </w:rPr>
      </w:pPr>
      <w:r w:rsidRPr="00DE1E5A">
        <w:rPr>
          <w:rFonts w:ascii="GHEA Grapalat" w:hAnsi="GHEA Grapalat" w:cs="Sylfaen"/>
          <w:b/>
        </w:rPr>
        <w:t>գնանշման</w:t>
      </w:r>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EB062DA" w14:textId="34B367E2" w:rsidR="006B44A1" w:rsidRPr="00F34FC0" w:rsidRDefault="006B44A1" w:rsidP="006B44A1">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2A69CC">
        <w:rPr>
          <w:rFonts w:ascii="GHEA Grapalat" w:hAnsi="GHEA Grapalat" w:cs="GHEA Grapalat"/>
          <w:sz w:val="20"/>
          <w:szCs w:val="20"/>
          <w:lang w:val="hy-AM"/>
        </w:rPr>
        <w:t>&lt;&lt;</w:t>
      </w:r>
      <w:r w:rsidRPr="00067A33">
        <w:rPr>
          <w:rFonts w:ascii="Sylfaen" w:hAnsi="Sylfaen" w:cs="GHEA Grapalat"/>
          <w:b/>
          <w:sz w:val="22"/>
          <w:szCs w:val="20"/>
          <w:u w:val="single"/>
          <w:lang w:val="pt-BR"/>
        </w:rPr>
        <w:t>Երքաղլույս</w:t>
      </w:r>
      <w:r w:rsidR="002A69CC">
        <w:rPr>
          <w:rFonts w:ascii="Sylfaen" w:hAnsi="Sylfaen" w:cs="GHEA Grapalat"/>
          <w:b/>
          <w:sz w:val="22"/>
          <w:szCs w:val="20"/>
          <w:u w:val="single"/>
          <w:lang w:val="hy-AM"/>
        </w:rPr>
        <w:t>&gt;&gt;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DB72806"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DDA4562"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FC7B91E"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369AC2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EC1534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6791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6791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6791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6791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96791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8DA31CE" w:rsidR="00FC4DC4" w:rsidRDefault="00631658" w:rsidP="00E04174">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5B5A691"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04C3F6E6" w14:textId="130179DA"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CE39072" w14:textId="77777777" w:rsidR="00E04174" w:rsidRPr="00AE2768" w:rsidRDefault="00E04174" w:rsidP="00E04174">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D228FA9" w14:textId="02406612" w:rsidR="00F52780" w:rsidRDefault="00631658" w:rsidP="00F52780">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00F52780" w:rsidRPr="00F34FC0">
        <w:rPr>
          <w:rFonts w:ascii="GHEA Grapalat" w:hAnsi="GHEA Grapalat" w:cs="GHEA Grapalat"/>
          <w:sz w:val="20"/>
          <w:szCs w:val="20"/>
          <w:lang w:val="pt-BR"/>
        </w:rPr>
        <w:t xml:space="preserve">Ընկերությունը մասնակցում է </w:t>
      </w:r>
      <w:r w:rsidR="004C09AB">
        <w:rPr>
          <w:rFonts w:ascii="GHEA Grapalat" w:hAnsi="GHEA Grapalat" w:cs="GHEA Grapalat"/>
          <w:sz w:val="20"/>
          <w:szCs w:val="20"/>
          <w:lang w:val="hy-AM"/>
        </w:rPr>
        <w:t>&lt;&lt;</w:t>
      </w:r>
      <w:r w:rsidR="00F52780" w:rsidRPr="00067A33">
        <w:rPr>
          <w:rFonts w:ascii="Sylfaen" w:hAnsi="Sylfaen" w:cs="GHEA Grapalat"/>
          <w:b/>
          <w:sz w:val="22"/>
          <w:szCs w:val="20"/>
          <w:u w:val="single"/>
          <w:lang w:val="pt-BR"/>
        </w:rPr>
        <w:t>Երքաղլույս</w:t>
      </w:r>
      <w:r w:rsidR="004C09AB">
        <w:rPr>
          <w:rFonts w:ascii="Sylfaen" w:hAnsi="Sylfaen" w:cs="GHEA Grapalat"/>
          <w:b/>
          <w:sz w:val="22"/>
          <w:szCs w:val="20"/>
          <w:u w:val="single"/>
          <w:lang w:val="hy-AM"/>
        </w:rPr>
        <w:t>&gt;&gt;</w:t>
      </w:r>
      <w:r w:rsidR="00F52780" w:rsidRPr="00067A33">
        <w:rPr>
          <w:rFonts w:ascii="Sylfaen" w:hAnsi="Sylfaen" w:cs="GHEA Grapalat"/>
          <w:b/>
          <w:sz w:val="22"/>
          <w:szCs w:val="20"/>
          <w:u w:val="single"/>
          <w:lang w:val="pt-BR"/>
        </w:rPr>
        <w:t xml:space="preserve"> ՓԲԸ-ի</w:t>
      </w:r>
      <w:r w:rsidR="00F52780" w:rsidRPr="00F34FC0">
        <w:rPr>
          <w:rFonts w:ascii="GHEA Grapalat" w:hAnsi="GHEA Grapalat" w:cs="GHEA Grapalat"/>
          <w:sz w:val="20"/>
          <w:szCs w:val="20"/>
          <w:lang w:val="pt-BR"/>
        </w:rPr>
        <w:t xml:space="preserve">  (այսուհետ` Պատվիրատու) կողմից կազմակերպված </w:t>
      </w:r>
      <w:r w:rsidR="00F52780" w:rsidRPr="00D52874">
        <w:rPr>
          <w:rFonts w:ascii="GHEA Grapalat" w:hAnsi="GHEA Grapalat"/>
          <w:lang w:val="es-ES"/>
        </w:rPr>
        <w:t>«</w:t>
      </w:r>
      <w:r w:rsidR="00F52780" w:rsidRPr="00BC71BD">
        <w:rPr>
          <w:rFonts w:ascii="Sylfaen" w:hAnsi="Sylfaen" w:cs="Sylfaen"/>
          <w:b/>
          <w:lang w:val="hy-AM"/>
        </w:rPr>
        <w:t>ԵՔԼ</w:t>
      </w:r>
      <w:r w:rsidR="00F52780" w:rsidRPr="00BC71BD">
        <w:rPr>
          <w:rFonts w:ascii="GHEA Grapalat" w:hAnsi="GHEA Grapalat" w:cs="Sylfaen"/>
          <w:b/>
          <w:lang w:val="hy-AM"/>
        </w:rPr>
        <w:t>-</w:t>
      </w:r>
      <w:r w:rsidR="00F52780" w:rsidRPr="004C3F22">
        <w:rPr>
          <w:rFonts w:ascii="Sylfaen" w:hAnsi="Sylfaen" w:cs="Sylfaen"/>
          <w:b/>
          <w:lang w:val="hy-AM"/>
        </w:rPr>
        <w:t>ԳՀ</w:t>
      </w:r>
      <w:r w:rsidR="00F52780" w:rsidRPr="00752623">
        <w:rPr>
          <w:rFonts w:ascii="Sylfaen" w:hAnsi="Sylfaen" w:cs="Sylfaen"/>
          <w:b/>
          <w:lang w:val="hy-AM"/>
        </w:rPr>
        <w:t>ԱՊՁԲ</w:t>
      </w:r>
      <w:r w:rsidR="00F52780" w:rsidRPr="00752623">
        <w:rPr>
          <w:rFonts w:ascii="GHEA Grapalat" w:hAnsi="GHEA Grapalat"/>
          <w:b/>
          <w:lang w:val="es-ES"/>
        </w:rPr>
        <w:t>-</w:t>
      </w:r>
      <w:r w:rsidR="0000586B">
        <w:rPr>
          <w:rFonts w:ascii="GHEA Grapalat" w:hAnsi="GHEA Grapalat"/>
          <w:b/>
          <w:lang w:val="es-ES"/>
        </w:rPr>
        <w:t>25/1</w:t>
      </w:r>
      <w:r w:rsidR="00F52780" w:rsidRPr="00D52874">
        <w:rPr>
          <w:rFonts w:ascii="GHEA Grapalat" w:hAnsi="GHEA Grapalat"/>
          <w:lang w:val="es-ES"/>
        </w:rPr>
        <w:t>»</w:t>
      </w:r>
      <w:r w:rsidR="00F52780">
        <w:rPr>
          <w:rFonts w:ascii="GHEA Grapalat" w:hAnsi="GHEA Grapalat"/>
          <w:lang w:val="es-ES"/>
        </w:rPr>
        <w:t xml:space="preserve"> </w:t>
      </w:r>
      <w:r w:rsidR="00F52780" w:rsidRPr="00F34FC0">
        <w:rPr>
          <w:rFonts w:ascii="GHEA Grapalat" w:hAnsi="GHEA Grapalat" w:cs="GHEA Grapalat"/>
          <w:sz w:val="20"/>
          <w:szCs w:val="20"/>
          <w:lang w:val="pt-BR"/>
        </w:rPr>
        <w:t>ծածկագրով գնման ընթացակարգին:</w:t>
      </w:r>
    </w:p>
    <w:p w14:paraId="314CA090" w14:textId="71EE19A3" w:rsidR="00631658" w:rsidRPr="00A71D81" w:rsidRDefault="00631658" w:rsidP="00F52780">
      <w:pPr>
        <w:ind w:left="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BDCFD3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9C805DE"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30C79E5"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6FE6647"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9306D0D"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96791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96791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6791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6791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96791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1E38FD65" w:rsidR="00CB5EFD" w:rsidRPr="00A71D81" w:rsidRDefault="00334B2F" w:rsidP="00E04174">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1C44D8DC" w14:textId="2382054D" w:rsidR="0033195B" w:rsidRPr="00AE2768" w:rsidRDefault="0033195B" w:rsidP="0033195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18403E86" w14:textId="77777777" w:rsidR="0033195B" w:rsidRPr="00AE2768" w:rsidRDefault="0033195B" w:rsidP="0033195B">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0E617241" w14:textId="77777777" w:rsidR="00FE1713" w:rsidRPr="00752623" w:rsidRDefault="00FE1713" w:rsidP="00FE171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4B68EC79" w14:textId="77777777" w:rsidR="00FE1713" w:rsidRPr="00752623" w:rsidRDefault="00FE1713" w:rsidP="00FE171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1344B507" w14:textId="2833C742" w:rsidR="00FE1713" w:rsidRPr="00752623" w:rsidRDefault="00FE1713" w:rsidP="00FE1713">
      <w:pPr>
        <w:ind w:left="-142" w:firstLine="142"/>
        <w:jc w:val="center"/>
        <w:rPr>
          <w:rFonts w:ascii="GHEA Grapalat" w:hAnsi="GHEA Grapalat" w:cs="Sylfaen"/>
          <w:sz w:val="20"/>
          <w:lang w:val="hy-AM"/>
        </w:rPr>
      </w:pPr>
      <w:r w:rsidRPr="00752623">
        <w:rPr>
          <w:rFonts w:ascii="GHEA Grapalat" w:hAnsi="GHEA Grapalat"/>
          <w:b/>
          <w:lang w:val="hy-AM"/>
        </w:rPr>
        <w:t>N</w:t>
      </w:r>
      <w:r w:rsidRPr="003D7A72">
        <w:rPr>
          <w:rFonts w:ascii="GHEA Grapalat" w:hAnsi="GHEA Grapalat"/>
          <w:b/>
          <w:lang w:val="hy-AM"/>
        </w:rPr>
        <w:t xml:space="preserve"> </w:t>
      </w:r>
      <w:r w:rsidRPr="002F58FE">
        <w:rPr>
          <w:rFonts w:ascii="GHEA Grapalat" w:hAnsi="GHEA Grapalat"/>
          <w:b/>
          <w:lang w:val="hy-AM"/>
        </w:rPr>
        <w:t xml:space="preserve">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sidR="0000586B">
        <w:rPr>
          <w:rFonts w:ascii="GHEA Grapalat" w:hAnsi="GHEA Grapalat"/>
          <w:b/>
          <w:lang w:val="es-ES"/>
        </w:rPr>
        <w:t>25/1</w:t>
      </w:r>
      <w:r w:rsidRPr="00D52874">
        <w:rPr>
          <w:rFonts w:ascii="GHEA Grapalat" w:hAnsi="GHEA Grapalat"/>
          <w:lang w:val="es-ES"/>
        </w:rPr>
        <w:t>»</w:t>
      </w:r>
    </w:p>
    <w:p w14:paraId="4DE18391" w14:textId="77777777" w:rsidR="00FE1713" w:rsidRPr="00AE2768" w:rsidRDefault="00FE1713" w:rsidP="00FE1713">
      <w:pPr>
        <w:jc w:val="center"/>
        <w:rPr>
          <w:rFonts w:ascii="GHEA Grapalat" w:hAnsi="GHEA Grapalat" w:cs="Sylfaen"/>
          <w:sz w:val="20"/>
          <w:lang w:val="hy-AM"/>
        </w:rPr>
      </w:pPr>
    </w:p>
    <w:p w14:paraId="5F812A17" w14:textId="6D3C25ED" w:rsidR="00FE1713" w:rsidRPr="00834555" w:rsidRDefault="00FE1713" w:rsidP="00FE171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r>
      <w:r w:rsidRPr="00834555">
        <w:rPr>
          <w:rFonts w:ascii="GHEA Grapalat" w:hAnsi="GHEA Grapalat" w:cs="Sylfaen"/>
          <w:sz w:val="20"/>
          <w:lang w:val="hy-AM"/>
        </w:rPr>
        <w:t xml:space="preserve">         ք. </w:t>
      </w:r>
      <w:r w:rsidRPr="00834555">
        <w:rPr>
          <w:rFonts w:ascii="GHEA Grapalat" w:hAnsi="GHEA Grapalat" w:cs="Sylfaen"/>
          <w:sz w:val="20"/>
          <w:u w:val="single"/>
          <w:lang w:val="hy-AM"/>
        </w:rPr>
        <w:t>Երևան</w:t>
      </w:r>
      <w:r w:rsidRPr="00834555">
        <w:rPr>
          <w:rFonts w:ascii="GHEA Grapalat" w:hAnsi="GHEA Grapalat" w:cs="Sylfaen"/>
          <w:sz w:val="20"/>
          <w:lang w:val="hy-AM"/>
        </w:rPr>
        <w:t xml:space="preserve">                                                                                          </w:t>
      </w:r>
      <w:r w:rsidRPr="00834555">
        <w:rPr>
          <w:rFonts w:ascii="GHEA Grapalat" w:hAnsi="GHEA Grapalat"/>
          <w:lang w:val="hy-AM"/>
        </w:rPr>
        <w:t>«</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cs="Sylfaen"/>
          <w:sz w:val="20"/>
          <w:lang w:val="hy-AM"/>
        </w:rPr>
        <w:t>202 թ.</w:t>
      </w:r>
    </w:p>
    <w:p w14:paraId="79389B14" w14:textId="77777777" w:rsidR="00FE1713" w:rsidRPr="00834555" w:rsidRDefault="00FE1713" w:rsidP="00FE1713">
      <w:pPr>
        <w:tabs>
          <w:tab w:val="left" w:pos="720"/>
          <w:tab w:val="left" w:pos="1440"/>
          <w:tab w:val="left" w:pos="8865"/>
        </w:tabs>
        <w:jc w:val="both"/>
        <w:rPr>
          <w:rFonts w:ascii="GHEA Grapalat" w:hAnsi="GHEA Grapalat" w:cs="Sylfaen"/>
          <w:sz w:val="20"/>
          <w:lang w:val="hy-AM"/>
        </w:rPr>
      </w:pPr>
    </w:p>
    <w:p w14:paraId="0BA24F98" w14:textId="77777777" w:rsidR="00FE1713" w:rsidRPr="00834555" w:rsidRDefault="00FE1713" w:rsidP="00FE1713">
      <w:pPr>
        <w:ind w:firstLine="720"/>
        <w:jc w:val="both"/>
        <w:rPr>
          <w:rFonts w:ascii="GHEA Grapalat" w:hAnsi="GHEA Grapalat"/>
          <w:sz w:val="20"/>
          <w:lang w:val="hy-AM"/>
        </w:rPr>
      </w:pPr>
      <w:r w:rsidRPr="00834555">
        <w:rPr>
          <w:rFonts w:ascii="GHEA Grapalat" w:hAnsi="GHEA Grapalat"/>
          <w:u w:val="single"/>
          <w:lang w:val="hy-AM"/>
        </w:rPr>
        <w:t xml:space="preserve">______                         </w:t>
      </w:r>
      <w:r w:rsidRPr="00834555">
        <w:rPr>
          <w:rFonts w:ascii="GHEA Grapalat" w:hAnsi="GHEA Grapalat"/>
          <w:sz w:val="20"/>
          <w:lang w:val="hy-AM"/>
        </w:rPr>
        <w:t>-ը ի դեմս _____</w:t>
      </w:r>
      <w:r w:rsidRPr="00834555">
        <w:rPr>
          <w:rFonts w:ascii="GHEA Grapalat" w:hAnsi="GHEA Grapalat"/>
          <w:sz w:val="20"/>
          <w:u w:val="single"/>
          <w:lang w:val="hy-AM"/>
        </w:rPr>
        <w:t xml:space="preserve">                     </w:t>
      </w:r>
      <w:r w:rsidRPr="00834555">
        <w:rPr>
          <w:rFonts w:ascii="GHEA Grapalat" w:hAnsi="GHEA Grapalat"/>
          <w:sz w:val="20"/>
          <w:lang w:val="hy-AM"/>
        </w:rPr>
        <w:t>-ի, որը գործում է</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Գնորդ</w:t>
      </w:r>
      <w:r w:rsidRPr="00834555">
        <w:rPr>
          <w:rFonts w:ascii="GHEA Grapalat" w:hAnsi="GHEA Grapalat"/>
          <w:lang w:val="hy-AM"/>
        </w:rPr>
        <w:t>»</w:t>
      </w:r>
      <w:r w:rsidRPr="00834555">
        <w:rPr>
          <w:rFonts w:ascii="GHEA Grapalat" w:hAnsi="GHEA Grapalat"/>
          <w:sz w:val="20"/>
          <w:lang w:val="hy-AM"/>
        </w:rPr>
        <w:t xml:space="preserve">, մի կողմից,  և __________________-ը, ի դեմս տնօրեն _____________________-ի, որը գործում է </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Վաճառող</w:t>
      </w:r>
      <w:r w:rsidRPr="00834555">
        <w:rPr>
          <w:rFonts w:ascii="GHEA Grapalat" w:hAnsi="GHEA Grapalat"/>
          <w:lang w:val="hy-AM"/>
        </w:rPr>
        <w:t>»</w:t>
      </w:r>
      <w:r w:rsidRPr="00834555">
        <w:rPr>
          <w:rFonts w:ascii="GHEA Grapalat" w:hAnsi="GHEA Grapalat"/>
          <w:sz w:val="20"/>
          <w:lang w:val="hy-AM"/>
        </w:rPr>
        <w:t xml:space="preserve"> մյուս կողմից, կնքեցին սույն պայմանագիրը հետևյալի մասին։</w:t>
      </w:r>
    </w:p>
    <w:p w14:paraId="5EA4C4AD" w14:textId="77777777" w:rsidR="00071D1C" w:rsidRPr="00834555" w:rsidRDefault="00071D1C" w:rsidP="00EF3662">
      <w:pPr>
        <w:ind w:firstLine="709"/>
        <w:jc w:val="both"/>
        <w:rPr>
          <w:rFonts w:ascii="GHEA Grapalat" w:hAnsi="GHEA Grapalat"/>
          <w:b/>
          <w:sz w:val="20"/>
          <w:lang w:val="hy-AM"/>
        </w:rPr>
      </w:pPr>
    </w:p>
    <w:p w14:paraId="2D0EF8AC" w14:textId="77777777" w:rsidR="00FE1713" w:rsidRPr="00834555" w:rsidRDefault="00FE1713" w:rsidP="00FE1713">
      <w:pPr>
        <w:ind w:firstLine="709"/>
        <w:jc w:val="center"/>
        <w:rPr>
          <w:rFonts w:ascii="GHEA Grapalat" w:hAnsi="GHEA Grapalat" w:cs="Times Armenian"/>
          <w:b/>
          <w:sz w:val="20"/>
          <w:lang w:val="hy-AM"/>
        </w:rPr>
      </w:pPr>
      <w:r w:rsidRPr="00834555">
        <w:rPr>
          <w:rFonts w:ascii="GHEA Grapalat" w:hAnsi="GHEA Grapalat"/>
          <w:b/>
          <w:sz w:val="20"/>
          <w:lang w:val="hy-AM"/>
        </w:rPr>
        <w:t xml:space="preserve">1. </w:t>
      </w:r>
      <w:r w:rsidRPr="00834555">
        <w:rPr>
          <w:rFonts w:ascii="GHEA Grapalat" w:hAnsi="GHEA Grapalat" w:cs="Sylfaen"/>
          <w:b/>
          <w:sz w:val="20"/>
          <w:lang w:val="hy-AM"/>
        </w:rPr>
        <w:t>ՊԱՅՄԱՆԱԳՐԻ</w:t>
      </w:r>
      <w:r w:rsidRPr="00834555">
        <w:rPr>
          <w:rFonts w:ascii="GHEA Grapalat" w:hAnsi="GHEA Grapalat" w:cs="Times Armenian"/>
          <w:b/>
          <w:sz w:val="20"/>
          <w:lang w:val="hy-AM"/>
        </w:rPr>
        <w:t xml:space="preserve"> </w:t>
      </w:r>
      <w:r w:rsidRPr="00834555">
        <w:rPr>
          <w:rFonts w:ascii="GHEA Grapalat" w:hAnsi="GHEA Grapalat" w:cs="Sylfaen"/>
          <w:b/>
          <w:sz w:val="20"/>
          <w:lang w:val="hy-AM"/>
        </w:rPr>
        <w:t>ԱՌԱՐԿԱՆ</w:t>
      </w:r>
    </w:p>
    <w:p w14:paraId="3266B09B" w14:textId="77777777" w:rsidR="00FE1713" w:rsidRPr="00834555" w:rsidRDefault="00FE1713" w:rsidP="00FE1713">
      <w:pPr>
        <w:pStyle w:val="ListParagraph"/>
        <w:tabs>
          <w:tab w:val="left" w:pos="0"/>
          <w:tab w:val="left" w:pos="360"/>
        </w:tabs>
        <w:ind w:left="0"/>
        <w:contextualSpacing/>
        <w:jc w:val="both"/>
        <w:rPr>
          <w:rFonts w:ascii="GHEA Grapalat" w:hAnsi="GHEA Grapalat"/>
          <w:sz w:val="20"/>
          <w:lang w:val="hy-AM"/>
        </w:rPr>
      </w:pPr>
      <w:r w:rsidRPr="00834555">
        <w:rPr>
          <w:rFonts w:ascii="GHEA Grapalat" w:hAnsi="GHEA Grapalat"/>
          <w:sz w:val="20"/>
          <w:lang w:val="hy-AM"/>
        </w:rPr>
        <w:t xml:space="preserve">            1.1. </w:t>
      </w:r>
      <w:r w:rsidRPr="00834555">
        <w:rPr>
          <w:rFonts w:ascii="GHEA Grapalat" w:hAnsi="GHEA Grapalat" w:cs="Sylfaen"/>
          <w:sz w:val="20"/>
          <w:lang w:val="hy-AM"/>
        </w:rPr>
        <w:t>Վաճառողը</w:t>
      </w:r>
      <w:r w:rsidRPr="00834555">
        <w:rPr>
          <w:rFonts w:ascii="GHEA Grapalat" w:hAnsi="GHEA Grapalat" w:cs="Times Armenian"/>
          <w:sz w:val="20"/>
          <w:lang w:val="hy-AM"/>
        </w:rPr>
        <w:t xml:space="preserve"> </w:t>
      </w:r>
      <w:r w:rsidRPr="00834555">
        <w:rPr>
          <w:rFonts w:ascii="GHEA Grapalat" w:hAnsi="GHEA Grapalat" w:cs="Sylfaen"/>
          <w:sz w:val="20"/>
          <w:lang w:val="hy-AM"/>
        </w:rPr>
        <w:t>պարտավորվում</w:t>
      </w:r>
      <w:r w:rsidRPr="00834555">
        <w:rPr>
          <w:rFonts w:ascii="GHEA Grapalat" w:hAnsi="GHEA Grapalat" w:cs="Times Armenian"/>
          <w:sz w:val="20"/>
          <w:lang w:val="hy-AM"/>
        </w:rPr>
        <w:t xml:space="preserve"> </w:t>
      </w:r>
      <w:r w:rsidRPr="00834555">
        <w:rPr>
          <w:rFonts w:ascii="GHEA Grapalat" w:hAnsi="GHEA Grapalat" w:cs="Sylfaen"/>
          <w:sz w:val="20"/>
          <w:lang w:val="hy-AM"/>
        </w:rPr>
        <w:t>է</w:t>
      </w:r>
      <w:r w:rsidRPr="00834555">
        <w:rPr>
          <w:rFonts w:ascii="GHEA Grapalat" w:hAnsi="GHEA Grapalat" w:cs="Times Armenian"/>
          <w:sz w:val="20"/>
          <w:lang w:val="hy-AM"/>
        </w:rPr>
        <w:t xml:space="preserve"> </w:t>
      </w:r>
      <w:r w:rsidRPr="00834555">
        <w:rPr>
          <w:rFonts w:ascii="GHEA Grapalat" w:hAnsi="GHEA Grapalat" w:cs="Sylfaen"/>
          <w:sz w:val="20"/>
          <w:lang w:val="hy-AM"/>
        </w:rPr>
        <w:t>սույն</w:t>
      </w:r>
      <w:r w:rsidRPr="00834555">
        <w:rPr>
          <w:rFonts w:ascii="GHEA Grapalat" w:hAnsi="GHEA Grapalat" w:cs="Times Armenian"/>
          <w:sz w:val="20"/>
          <w:lang w:val="hy-AM"/>
        </w:rPr>
        <w:t xml:space="preserve"> </w:t>
      </w:r>
      <w:r w:rsidRPr="00834555">
        <w:rPr>
          <w:rFonts w:ascii="GHEA Grapalat" w:hAnsi="GHEA Grapalat" w:cs="Sylfaen"/>
          <w:sz w:val="20"/>
          <w:lang w:val="hy-AM"/>
        </w:rPr>
        <w:t>պայմանագրով (այսուհետ</w:t>
      </w:r>
      <w:r w:rsidRPr="00834555">
        <w:rPr>
          <w:rFonts w:ascii="GHEA Grapalat" w:hAnsi="GHEA Grapalat" w:cs="Times Armenian"/>
          <w:sz w:val="20"/>
          <w:lang w:val="hy-AM"/>
        </w:rPr>
        <w:t xml:space="preserve">` </w:t>
      </w:r>
      <w:r w:rsidRPr="00834555">
        <w:rPr>
          <w:rFonts w:ascii="GHEA Grapalat" w:hAnsi="GHEA Grapalat" w:cs="Sylfaen"/>
          <w:sz w:val="20"/>
          <w:lang w:val="hy-AM"/>
        </w:rPr>
        <w:t>պայմանագիր) սահմանված</w:t>
      </w:r>
      <w:r w:rsidRPr="00834555">
        <w:rPr>
          <w:rFonts w:ascii="GHEA Grapalat" w:hAnsi="GHEA Grapalat" w:cs="Times Armenian"/>
          <w:sz w:val="20"/>
          <w:lang w:val="hy-AM"/>
        </w:rPr>
        <w:t xml:space="preserve"> </w:t>
      </w:r>
      <w:r w:rsidRPr="00834555">
        <w:rPr>
          <w:rFonts w:ascii="GHEA Grapalat" w:hAnsi="GHEA Grapalat" w:cs="Sylfaen"/>
          <w:sz w:val="20"/>
          <w:lang w:val="hy-AM"/>
        </w:rPr>
        <w:t>կարգով</w:t>
      </w:r>
      <w:r w:rsidRPr="00834555">
        <w:rPr>
          <w:rFonts w:ascii="GHEA Grapalat" w:hAnsi="GHEA Grapalat" w:cs="Times Armenian"/>
          <w:sz w:val="20"/>
          <w:lang w:val="hy-AM"/>
        </w:rPr>
        <w:t xml:space="preserve">, </w:t>
      </w:r>
      <w:r w:rsidRPr="00834555">
        <w:rPr>
          <w:rFonts w:ascii="GHEA Grapalat" w:hAnsi="GHEA Grapalat" w:cs="Sylfaen"/>
          <w:sz w:val="20"/>
          <w:lang w:val="hy-AM"/>
        </w:rPr>
        <w:t>ծավալներով,</w:t>
      </w:r>
      <w:r w:rsidRPr="00834555">
        <w:rPr>
          <w:rFonts w:ascii="GHEA Grapalat" w:hAnsi="GHEA Grapalat" w:cs="Times Armenian"/>
          <w:sz w:val="20"/>
          <w:lang w:val="hy-AM"/>
        </w:rPr>
        <w:t xml:space="preserve"> </w:t>
      </w:r>
      <w:r w:rsidRPr="00834555">
        <w:rPr>
          <w:rFonts w:ascii="GHEA Grapalat" w:hAnsi="GHEA Grapalat" w:cs="Sylfaen"/>
          <w:sz w:val="20"/>
          <w:lang w:val="hy-AM"/>
        </w:rPr>
        <w:t>ժամկետներում</w:t>
      </w:r>
      <w:r w:rsidRPr="00834555">
        <w:rPr>
          <w:rFonts w:ascii="GHEA Grapalat" w:hAnsi="GHEA Grapalat" w:cs="Times Armenian"/>
          <w:sz w:val="20"/>
          <w:lang w:val="hy-AM"/>
        </w:rPr>
        <w:t xml:space="preserve"> </w:t>
      </w:r>
      <w:r w:rsidRPr="00834555">
        <w:rPr>
          <w:rFonts w:ascii="GHEA Grapalat" w:hAnsi="GHEA Grapalat" w:cs="Sylfaen"/>
          <w:sz w:val="20"/>
          <w:lang w:val="hy-AM"/>
        </w:rPr>
        <w:t>և</w:t>
      </w:r>
      <w:r w:rsidRPr="00834555">
        <w:rPr>
          <w:rFonts w:ascii="GHEA Grapalat" w:hAnsi="GHEA Grapalat" w:cs="Times Armenian"/>
          <w:sz w:val="20"/>
          <w:lang w:val="hy-AM"/>
        </w:rPr>
        <w:t xml:space="preserve"> </w:t>
      </w:r>
      <w:r w:rsidRPr="00834555">
        <w:rPr>
          <w:rFonts w:ascii="GHEA Grapalat" w:hAnsi="GHEA Grapalat" w:cs="Sylfaen"/>
          <w:sz w:val="20"/>
          <w:lang w:val="hy-AM"/>
        </w:rPr>
        <w:t>հասցեով</w:t>
      </w:r>
      <w:r w:rsidRPr="00834555">
        <w:rPr>
          <w:rFonts w:ascii="GHEA Grapalat" w:hAnsi="GHEA Grapalat" w:cs="Times Armenian"/>
          <w:sz w:val="20"/>
          <w:lang w:val="hy-AM"/>
        </w:rPr>
        <w:t xml:space="preserve"> </w:t>
      </w:r>
      <w:r w:rsidRPr="00834555">
        <w:rPr>
          <w:rFonts w:ascii="GHEA Grapalat" w:hAnsi="GHEA Grapalat" w:cs="Sylfaen"/>
          <w:sz w:val="20"/>
          <w:lang w:val="hy-AM"/>
        </w:rPr>
        <w:t>Գնորդին</w:t>
      </w:r>
      <w:r w:rsidRPr="00834555">
        <w:rPr>
          <w:rFonts w:ascii="GHEA Grapalat" w:hAnsi="GHEA Grapalat" w:cs="Times Armenian"/>
          <w:sz w:val="20"/>
          <w:lang w:val="hy-AM"/>
        </w:rPr>
        <w:t xml:space="preserve"> </w:t>
      </w:r>
      <w:r w:rsidRPr="00834555">
        <w:rPr>
          <w:rFonts w:ascii="GHEA Grapalat" w:hAnsi="GHEA Grapalat" w:cs="Sylfaen"/>
          <w:sz w:val="20"/>
          <w:lang w:val="hy-AM"/>
        </w:rPr>
        <w:t>մատակարարել</w:t>
      </w:r>
      <w:r w:rsidRPr="00834555">
        <w:rPr>
          <w:rFonts w:ascii="GHEA Grapalat" w:hAnsi="GHEA Grapalat" w:cs="Times Armenian"/>
          <w:sz w:val="20"/>
          <w:lang w:val="hy-AM"/>
        </w:rPr>
        <w:t xml:space="preserve"> </w:t>
      </w:r>
      <w:r w:rsidRPr="00834555">
        <w:rPr>
          <w:rFonts w:ascii="GHEA Grapalat" w:hAnsi="GHEA Grapalat" w:cs="Sylfaen"/>
          <w:sz w:val="20"/>
          <w:lang w:val="hy-AM"/>
        </w:rPr>
        <w:t>պայմանագրի</w:t>
      </w:r>
      <w:r w:rsidRPr="00834555">
        <w:rPr>
          <w:rFonts w:ascii="GHEA Grapalat" w:hAnsi="GHEA Grapalat" w:cs="Times Armenian"/>
          <w:sz w:val="20"/>
          <w:lang w:val="hy-AM"/>
        </w:rPr>
        <w:t xml:space="preserve"> N 1 </w:t>
      </w:r>
      <w:r w:rsidRPr="00834555">
        <w:rPr>
          <w:rFonts w:ascii="GHEA Grapalat" w:hAnsi="GHEA Grapalat" w:cs="Sylfaen"/>
          <w:sz w:val="20"/>
          <w:lang w:val="hy-AM"/>
        </w:rPr>
        <w:t>հավելվածով`</w:t>
      </w:r>
      <w:r w:rsidRPr="00834555">
        <w:rPr>
          <w:rFonts w:ascii="GHEA Grapalat" w:hAnsi="GHEA Grapalat" w:cs="Times Armenian"/>
          <w:sz w:val="20"/>
          <w:lang w:val="hy-AM"/>
        </w:rPr>
        <w:t xml:space="preserve"> </w:t>
      </w:r>
      <w:r w:rsidRPr="00834555">
        <w:rPr>
          <w:rFonts w:ascii="GHEA Grapalat" w:hAnsi="GHEA Grapalat" w:cs="Sylfaen"/>
          <w:sz w:val="20"/>
          <w:lang w:val="hy-AM"/>
        </w:rPr>
        <w:t>Տեխնիկական</w:t>
      </w:r>
      <w:r w:rsidRPr="00834555">
        <w:rPr>
          <w:rFonts w:ascii="GHEA Grapalat" w:hAnsi="GHEA Grapalat" w:cs="Times Armenian"/>
          <w:sz w:val="20"/>
          <w:lang w:val="hy-AM"/>
        </w:rPr>
        <w:t xml:space="preserve"> </w:t>
      </w:r>
      <w:r w:rsidRPr="00834555">
        <w:rPr>
          <w:rFonts w:ascii="GHEA Grapalat" w:hAnsi="GHEA Grapalat" w:cs="Sylfaen"/>
          <w:sz w:val="20"/>
          <w:lang w:val="hy-AM"/>
        </w:rPr>
        <w:t>բնութագիր-գնման-ժամանակացուցով նախատեսված</w:t>
      </w:r>
      <w:r w:rsidRPr="00834555">
        <w:rPr>
          <w:rFonts w:ascii="GHEA Grapalat" w:hAnsi="GHEA Grapalat" w:cs="Times Armenian"/>
          <w:sz w:val="20"/>
          <w:lang w:val="hy-AM"/>
        </w:rPr>
        <w:t xml:space="preserve"> </w:t>
      </w:r>
      <w:r w:rsidRPr="00834555">
        <w:rPr>
          <w:rFonts w:ascii="GHEA Grapalat" w:hAnsi="GHEA Grapalat" w:cs="Sylfaen"/>
          <w:sz w:val="20"/>
          <w:lang w:val="hy-AM"/>
        </w:rPr>
        <w:t>ապրանքը</w:t>
      </w:r>
      <w:r w:rsidRPr="00834555">
        <w:rPr>
          <w:rFonts w:ascii="GHEA Grapalat" w:hAnsi="GHEA Grapalat" w:cs="Times Armenian"/>
          <w:sz w:val="20"/>
          <w:lang w:val="hy-AM"/>
        </w:rPr>
        <w:t xml:space="preserve"> (</w:t>
      </w:r>
      <w:r w:rsidRPr="00834555">
        <w:rPr>
          <w:rFonts w:ascii="GHEA Grapalat" w:hAnsi="GHEA Grapalat" w:cs="Sylfaen"/>
          <w:sz w:val="20"/>
          <w:lang w:val="hy-AM"/>
        </w:rPr>
        <w:t>այսուհետ</w:t>
      </w:r>
      <w:r w:rsidRPr="00834555">
        <w:rPr>
          <w:rFonts w:ascii="GHEA Grapalat" w:hAnsi="GHEA Grapalat" w:cs="Times Armenian"/>
          <w:sz w:val="20"/>
          <w:lang w:val="hy-AM"/>
        </w:rPr>
        <w:t xml:space="preserve">` </w:t>
      </w:r>
      <w:r w:rsidRPr="00834555">
        <w:rPr>
          <w:rFonts w:ascii="GHEA Grapalat" w:hAnsi="GHEA Grapalat" w:cs="Sylfaen"/>
          <w:sz w:val="20"/>
          <w:lang w:val="hy-AM"/>
        </w:rPr>
        <w:t>ապրանք</w:t>
      </w:r>
      <w:r w:rsidRPr="00834555">
        <w:rPr>
          <w:rFonts w:ascii="GHEA Grapalat" w:hAnsi="GHEA Grapalat" w:cs="Times Armenian"/>
          <w:sz w:val="20"/>
          <w:lang w:val="hy-AM"/>
        </w:rPr>
        <w:t xml:space="preserve">), </w:t>
      </w:r>
      <w:r w:rsidRPr="00834555">
        <w:rPr>
          <w:rFonts w:ascii="GHEA Grapalat" w:hAnsi="GHEA Grapalat" w:cs="Sylfaen"/>
          <w:sz w:val="20"/>
          <w:lang w:val="hy-AM"/>
        </w:rPr>
        <w:t>իսկ</w:t>
      </w:r>
      <w:r w:rsidRPr="00834555">
        <w:rPr>
          <w:rFonts w:ascii="GHEA Grapalat" w:hAnsi="GHEA Grapalat" w:cs="Times Armenian"/>
          <w:sz w:val="20"/>
          <w:lang w:val="hy-AM"/>
        </w:rPr>
        <w:t xml:space="preserve"> </w:t>
      </w:r>
      <w:r w:rsidRPr="00834555">
        <w:rPr>
          <w:rFonts w:ascii="GHEA Grapalat" w:hAnsi="GHEA Grapalat" w:cs="Sylfaen"/>
          <w:sz w:val="20"/>
          <w:lang w:val="hy-AM"/>
        </w:rPr>
        <w:t>Գնորդը</w:t>
      </w:r>
      <w:r w:rsidRPr="00834555">
        <w:rPr>
          <w:rFonts w:ascii="GHEA Grapalat" w:hAnsi="GHEA Grapalat" w:cs="Times Armenian"/>
          <w:sz w:val="20"/>
          <w:lang w:val="hy-AM"/>
        </w:rPr>
        <w:t xml:space="preserve"> </w:t>
      </w:r>
      <w:r w:rsidRPr="00834555">
        <w:rPr>
          <w:rFonts w:ascii="GHEA Grapalat" w:hAnsi="GHEA Grapalat" w:cs="Sylfaen"/>
          <w:sz w:val="20"/>
          <w:lang w:val="hy-AM"/>
        </w:rPr>
        <w:t>պարտավորվում</w:t>
      </w:r>
      <w:r w:rsidRPr="00834555">
        <w:rPr>
          <w:rFonts w:ascii="GHEA Grapalat" w:hAnsi="GHEA Grapalat" w:cs="Times Armenian"/>
          <w:sz w:val="20"/>
          <w:lang w:val="hy-AM"/>
        </w:rPr>
        <w:t xml:space="preserve"> </w:t>
      </w:r>
      <w:r w:rsidRPr="00834555">
        <w:rPr>
          <w:rFonts w:ascii="GHEA Grapalat" w:hAnsi="GHEA Grapalat" w:cs="Sylfaen"/>
          <w:sz w:val="20"/>
          <w:lang w:val="hy-AM"/>
        </w:rPr>
        <w:t>է</w:t>
      </w:r>
      <w:r w:rsidRPr="00834555">
        <w:rPr>
          <w:rFonts w:ascii="GHEA Grapalat" w:hAnsi="GHEA Grapalat" w:cs="Times Armenian"/>
          <w:sz w:val="20"/>
          <w:lang w:val="hy-AM"/>
        </w:rPr>
        <w:t xml:space="preserve"> </w:t>
      </w:r>
      <w:r w:rsidRPr="00834555">
        <w:rPr>
          <w:rFonts w:ascii="GHEA Grapalat" w:hAnsi="GHEA Grapalat" w:cs="Sylfaen"/>
          <w:sz w:val="20"/>
          <w:lang w:val="hy-AM"/>
        </w:rPr>
        <w:t>ընդունել</w:t>
      </w:r>
      <w:r w:rsidRPr="00834555">
        <w:rPr>
          <w:rFonts w:ascii="GHEA Grapalat" w:hAnsi="GHEA Grapalat" w:cs="Times Armenian"/>
          <w:sz w:val="20"/>
          <w:lang w:val="hy-AM"/>
        </w:rPr>
        <w:t xml:space="preserve"> </w:t>
      </w:r>
      <w:r w:rsidRPr="00834555">
        <w:rPr>
          <w:rFonts w:ascii="GHEA Grapalat" w:hAnsi="GHEA Grapalat" w:cs="Sylfaen"/>
          <w:sz w:val="20"/>
          <w:lang w:val="hy-AM"/>
        </w:rPr>
        <w:t>ապրանքը</w:t>
      </w:r>
      <w:r w:rsidRPr="00834555">
        <w:rPr>
          <w:rFonts w:ascii="GHEA Grapalat" w:hAnsi="GHEA Grapalat" w:cs="Times Armenian"/>
          <w:sz w:val="20"/>
          <w:lang w:val="hy-AM"/>
        </w:rPr>
        <w:t xml:space="preserve"> </w:t>
      </w:r>
      <w:r w:rsidRPr="00834555">
        <w:rPr>
          <w:rFonts w:ascii="GHEA Grapalat" w:hAnsi="GHEA Grapalat" w:cs="Sylfaen"/>
          <w:sz w:val="20"/>
          <w:lang w:val="hy-AM"/>
        </w:rPr>
        <w:t>և</w:t>
      </w:r>
      <w:r w:rsidRPr="00834555">
        <w:rPr>
          <w:rFonts w:ascii="GHEA Grapalat" w:hAnsi="GHEA Grapalat" w:cs="Times Armenian"/>
          <w:sz w:val="20"/>
          <w:lang w:val="hy-AM"/>
        </w:rPr>
        <w:t xml:space="preserve"> </w:t>
      </w:r>
      <w:r w:rsidRPr="00834555">
        <w:rPr>
          <w:rFonts w:ascii="GHEA Grapalat" w:hAnsi="GHEA Grapalat" w:cs="Sylfaen"/>
          <w:sz w:val="20"/>
          <w:lang w:val="hy-AM"/>
        </w:rPr>
        <w:t>վճարել</w:t>
      </w:r>
      <w:r w:rsidRPr="00834555">
        <w:rPr>
          <w:rFonts w:ascii="GHEA Grapalat" w:hAnsi="GHEA Grapalat" w:cs="Times Armenian"/>
          <w:sz w:val="20"/>
          <w:lang w:val="hy-AM"/>
        </w:rPr>
        <w:t xml:space="preserve"> </w:t>
      </w:r>
      <w:r w:rsidRPr="00834555">
        <w:rPr>
          <w:rFonts w:ascii="GHEA Grapalat" w:hAnsi="GHEA Grapalat" w:cs="Sylfaen"/>
          <w:sz w:val="20"/>
          <w:lang w:val="hy-AM"/>
        </w:rPr>
        <w:t>դրա</w:t>
      </w:r>
      <w:r w:rsidRPr="00834555">
        <w:rPr>
          <w:rFonts w:ascii="GHEA Grapalat" w:hAnsi="GHEA Grapalat" w:cs="Times Armenian"/>
          <w:sz w:val="20"/>
          <w:lang w:val="hy-AM"/>
        </w:rPr>
        <w:t xml:space="preserve"> </w:t>
      </w:r>
      <w:r w:rsidRPr="00834555">
        <w:rPr>
          <w:rFonts w:ascii="GHEA Grapalat" w:hAnsi="GHEA Grapalat" w:cs="Sylfaen"/>
          <w:sz w:val="20"/>
          <w:lang w:val="hy-AM"/>
        </w:rPr>
        <w:t>համար</w:t>
      </w:r>
      <w:r w:rsidRPr="00834555">
        <w:rPr>
          <w:rFonts w:ascii="GHEA Grapalat" w:hAnsi="GHEA Grapalat" w:cs="Tahoma"/>
          <w:sz w:val="20"/>
          <w:lang w:val="hy-AM"/>
        </w:rPr>
        <w:t>։</w:t>
      </w:r>
      <w:r w:rsidRPr="00834555">
        <w:rPr>
          <w:rFonts w:ascii="GHEA Grapalat" w:hAnsi="GHEA Grapalat" w:cs="Times Armenian"/>
          <w:sz w:val="20"/>
          <w:lang w:val="hy-AM"/>
        </w:rPr>
        <w:t xml:space="preserve"> </w:t>
      </w:r>
      <w:r w:rsidRPr="00834555">
        <w:rPr>
          <w:rFonts w:ascii="GHEA Grapalat" w:hAnsi="GHEA Grapalat"/>
          <w:sz w:val="20"/>
          <w:lang w:val="hy-AM"/>
        </w:rPr>
        <w:t xml:space="preserve"> </w:t>
      </w:r>
    </w:p>
    <w:p w14:paraId="28920726" w14:textId="77777777" w:rsidR="00FE1713" w:rsidRPr="00834555" w:rsidRDefault="00FE1713" w:rsidP="00FE1713">
      <w:pPr>
        <w:pStyle w:val="ListParagraph"/>
        <w:tabs>
          <w:tab w:val="left" w:pos="0"/>
          <w:tab w:val="left" w:pos="270"/>
        </w:tabs>
        <w:ind w:left="0" w:firstLine="720"/>
        <w:contextualSpacing/>
        <w:jc w:val="both"/>
        <w:rPr>
          <w:rFonts w:ascii="GHEA Grapalat" w:hAnsi="GHEA Grapalat" w:cs="Tahoma"/>
          <w:b/>
          <w:sz w:val="20"/>
        </w:rPr>
      </w:pPr>
      <w:r w:rsidRPr="00834555">
        <w:rPr>
          <w:rFonts w:ascii="GHEA Grapalat" w:hAnsi="GHEA Grapalat"/>
          <w:b/>
          <w:sz w:val="20"/>
          <w:szCs w:val="22"/>
        </w:rPr>
        <w:t>1.</w:t>
      </w:r>
      <w:r w:rsidRPr="00834555">
        <w:rPr>
          <w:rFonts w:ascii="GHEA Grapalat" w:hAnsi="GHEA Grapalat"/>
          <w:b/>
          <w:sz w:val="20"/>
          <w:szCs w:val="22"/>
          <w:lang w:val="hy-AM"/>
        </w:rPr>
        <w:t>2</w:t>
      </w:r>
      <w:r w:rsidRPr="00834555">
        <w:rPr>
          <w:rFonts w:ascii="GHEA Grapalat" w:hAnsi="GHEA Grapalat" w:cs="Tahoma"/>
          <w:b/>
          <w:sz w:val="20"/>
        </w:rPr>
        <w:t xml:space="preserve"> </w:t>
      </w:r>
      <w:r w:rsidRPr="00834555">
        <w:rPr>
          <w:rFonts w:ascii="GHEA Grapalat" w:hAnsi="GHEA Grapalat"/>
          <w:b/>
          <w:sz w:val="20"/>
          <w:szCs w:val="22"/>
        </w:rPr>
        <w:t xml:space="preserve">Մատակարարումն իրականացվում է Գնորդի կողմից տրված ապրանքի մատակարարման հայտի հիման վրա,  Գնորդի կողմից պատվիրված քանակի չափով: Առաջին փուլի մատակարարման ժամկետը </w:t>
      </w:r>
      <w:r w:rsidRPr="00834555">
        <w:rPr>
          <w:rFonts w:ascii="GHEA Grapalat" w:hAnsi="GHEA Grapalat"/>
          <w:b/>
          <w:sz w:val="20"/>
          <w:szCs w:val="22"/>
          <w:lang w:val="hy-AM"/>
        </w:rPr>
        <w:t>2</w:t>
      </w:r>
      <w:r w:rsidRPr="00834555">
        <w:rPr>
          <w:rFonts w:ascii="GHEA Grapalat" w:hAnsi="GHEA Grapalat"/>
          <w:b/>
          <w:sz w:val="20"/>
          <w:szCs w:val="22"/>
        </w:rPr>
        <w:t xml:space="preserve">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կարճ ժամկետում: Հաջորդ փուլերում, մատակարարման ժամկետը՝ հայտը տալու օրվանից հաշված ոչ ուշ 5/հինգ/ աշխատանքային օրվա ընթացքում: </w:t>
      </w:r>
    </w:p>
    <w:p w14:paraId="0528F24F" w14:textId="463383CA" w:rsidR="00FE1713" w:rsidRPr="00834555" w:rsidRDefault="00FE1713" w:rsidP="00FE1713">
      <w:pPr>
        <w:jc w:val="both"/>
        <w:rPr>
          <w:rFonts w:ascii="GHEA Grapalat" w:hAnsi="GHEA Grapalat" w:cs="Tahoma"/>
          <w:sz w:val="20"/>
          <w:lang w:val="hy-AM"/>
        </w:rPr>
      </w:pPr>
      <w:r w:rsidRPr="00834555">
        <w:rPr>
          <w:rFonts w:ascii="GHEA Grapalat" w:hAnsi="GHEA Grapalat"/>
          <w:sz w:val="20"/>
          <w:lang w:val="hy-AM"/>
        </w:rPr>
        <w:t xml:space="preserve">    </w:t>
      </w:r>
      <w:r w:rsidRPr="00834555">
        <w:rPr>
          <w:rFonts w:ascii="GHEA Grapalat" w:hAnsi="GHEA Grapalat"/>
          <w:sz w:val="20"/>
          <w:szCs w:val="22"/>
          <w:lang w:val="hy-AM"/>
        </w:rPr>
        <w:t>1.3</w:t>
      </w:r>
      <w:r w:rsidRPr="00834555">
        <w:rPr>
          <w:rFonts w:ascii="GHEA Grapalat" w:hAnsi="GHEA Grapalat"/>
          <w:sz w:val="20"/>
          <w:lang w:val="hy-AM"/>
        </w:rPr>
        <w:t xml:space="preserve"> </w:t>
      </w:r>
      <w:r w:rsidRPr="00834555">
        <w:rPr>
          <w:rFonts w:ascii="GHEA Grapalat" w:hAnsi="GHEA Grapalat" w:cs="Sylfaen"/>
          <w:sz w:val="20"/>
          <w:lang w:val="hy-AM"/>
        </w:rPr>
        <w:t>Վաճառողը</w:t>
      </w:r>
      <w:r w:rsidRPr="00834555">
        <w:rPr>
          <w:rFonts w:ascii="GHEA Grapalat" w:hAnsi="GHEA Grapalat"/>
          <w:sz w:val="20"/>
          <w:lang w:val="hy-AM"/>
        </w:rPr>
        <w:t xml:space="preserve"> </w:t>
      </w:r>
      <w:r w:rsidRPr="00834555">
        <w:rPr>
          <w:rFonts w:ascii="GHEA Grapalat" w:hAnsi="GHEA Grapalat" w:cs="Sylfaen"/>
          <w:sz w:val="20"/>
          <w:lang w:val="hy-AM"/>
        </w:rPr>
        <w:t>Ապրանքը</w:t>
      </w:r>
      <w:r w:rsidRPr="00834555">
        <w:rPr>
          <w:rFonts w:ascii="GHEA Grapalat" w:hAnsi="GHEA Grapalat"/>
          <w:sz w:val="20"/>
          <w:lang w:val="hy-AM"/>
        </w:rPr>
        <w:t xml:space="preserve"> </w:t>
      </w:r>
      <w:r w:rsidRPr="00834555">
        <w:rPr>
          <w:rFonts w:ascii="GHEA Grapalat" w:hAnsi="GHEA Grapalat" w:cs="Sylfaen"/>
          <w:sz w:val="20"/>
          <w:lang w:val="hy-AM"/>
        </w:rPr>
        <w:t>հասցնում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sz w:val="20"/>
          <w:lang w:val="hy-AM"/>
        </w:rPr>
        <w:t>Գնորդի</w:t>
      </w:r>
      <w:r w:rsidRPr="00834555">
        <w:rPr>
          <w:rFonts w:ascii="GHEA Grapalat" w:hAnsi="GHEA Grapalat"/>
          <w:sz w:val="20"/>
          <w:lang w:val="hy-AM"/>
        </w:rPr>
        <w:t xml:space="preserve"> </w:t>
      </w:r>
      <w:r w:rsidRPr="00834555">
        <w:rPr>
          <w:rFonts w:ascii="GHEA Grapalat" w:hAnsi="GHEA Grapalat" w:cs="Sylfaen"/>
          <w:sz w:val="20"/>
          <w:lang w:val="hy-AM"/>
        </w:rPr>
        <w:t>պահեստ</w:t>
      </w:r>
      <w:r w:rsidRPr="00834555">
        <w:rPr>
          <w:rFonts w:ascii="GHEA Grapalat" w:hAnsi="GHEA Grapalat"/>
          <w:sz w:val="20"/>
          <w:lang w:val="hy-AM"/>
        </w:rPr>
        <w:t xml:space="preserve">, </w:t>
      </w:r>
      <w:r w:rsidRPr="00834555">
        <w:rPr>
          <w:rFonts w:ascii="GHEA Grapalat" w:hAnsi="GHEA Grapalat" w:cs="Sylfaen"/>
          <w:sz w:val="20"/>
          <w:lang w:val="hy-AM"/>
        </w:rPr>
        <w:t>որը</w:t>
      </w:r>
      <w:r w:rsidRPr="00834555">
        <w:rPr>
          <w:rFonts w:ascii="GHEA Grapalat" w:hAnsi="GHEA Grapalat"/>
          <w:sz w:val="20"/>
          <w:lang w:val="hy-AM"/>
        </w:rPr>
        <w:t xml:space="preserve"> </w:t>
      </w:r>
      <w:r w:rsidRPr="00834555">
        <w:rPr>
          <w:rFonts w:ascii="GHEA Grapalat" w:hAnsi="GHEA Grapalat" w:cs="Sylfaen"/>
          <w:sz w:val="20"/>
          <w:lang w:val="hy-AM"/>
        </w:rPr>
        <w:t>գտնվում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b/>
          <w:sz w:val="20"/>
          <w:lang w:val="hy-AM"/>
        </w:rPr>
        <w:t>ք</w:t>
      </w:r>
      <w:r w:rsidRPr="00834555">
        <w:rPr>
          <w:rFonts w:ascii="GHEA Grapalat" w:hAnsi="GHEA Grapalat"/>
          <w:b/>
          <w:sz w:val="20"/>
          <w:lang w:val="hy-AM"/>
        </w:rPr>
        <w:t xml:space="preserve">. </w:t>
      </w:r>
      <w:r w:rsidRPr="00834555">
        <w:rPr>
          <w:rFonts w:ascii="GHEA Grapalat" w:hAnsi="GHEA Grapalat" w:cs="Sylfaen"/>
          <w:b/>
          <w:sz w:val="20"/>
          <w:lang w:val="hy-AM"/>
        </w:rPr>
        <w:t>Երևան</w:t>
      </w:r>
      <w:r w:rsidRPr="00834555">
        <w:rPr>
          <w:rFonts w:ascii="GHEA Grapalat" w:hAnsi="GHEA Grapalat"/>
          <w:b/>
          <w:sz w:val="20"/>
          <w:lang w:val="hy-AM"/>
        </w:rPr>
        <w:t xml:space="preserve">, </w:t>
      </w:r>
      <w:r w:rsidRPr="00834555">
        <w:rPr>
          <w:rFonts w:ascii="GHEA Grapalat" w:hAnsi="GHEA Grapalat" w:cs="Sylfaen"/>
          <w:b/>
          <w:sz w:val="20"/>
          <w:lang w:val="hy-AM"/>
        </w:rPr>
        <w:t>Մասիսի</w:t>
      </w:r>
      <w:r w:rsidRPr="00834555">
        <w:rPr>
          <w:rFonts w:ascii="GHEA Grapalat" w:hAnsi="GHEA Grapalat"/>
          <w:b/>
          <w:sz w:val="20"/>
          <w:lang w:val="hy-AM"/>
        </w:rPr>
        <w:t xml:space="preserve"> 102 </w:t>
      </w:r>
      <w:r w:rsidRPr="00834555">
        <w:rPr>
          <w:rFonts w:ascii="GHEA Grapalat" w:hAnsi="GHEA Grapalat" w:cs="Sylfaen"/>
          <w:b/>
          <w:sz w:val="20"/>
          <w:lang w:val="hy-AM"/>
        </w:rPr>
        <w:t>հասցեում</w:t>
      </w:r>
      <w:r w:rsidRPr="00834555">
        <w:rPr>
          <w:rFonts w:ascii="GHEA Grapalat" w:hAnsi="GHEA Grapalat" w:cs="Tahoma"/>
          <w:sz w:val="20"/>
          <w:lang w:val="hy-AM"/>
        </w:rPr>
        <w:t>։</w:t>
      </w:r>
    </w:p>
    <w:p w14:paraId="0EE46857" w14:textId="77777777" w:rsidR="00FE1713" w:rsidRPr="00AE2768" w:rsidRDefault="00FE1713" w:rsidP="00FE1713">
      <w:pPr>
        <w:ind w:firstLine="709"/>
        <w:jc w:val="both"/>
        <w:rPr>
          <w:rFonts w:ascii="GHEA Grapalat" w:hAnsi="GHEA Grapalat" w:cs="Times Armenian"/>
          <w:sz w:val="20"/>
          <w:lang w:val="hy-AM"/>
        </w:rPr>
      </w:pPr>
    </w:p>
    <w:p w14:paraId="6B838873"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3016A27B"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14:paraId="6F64288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7073360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0EEBAD7E"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026B684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D8B694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185245E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274F69A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2C943BB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DC41A2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772CEE6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11C235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27B873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37FE932F"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C613BE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942FD5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9FE6500"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4F757BD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691D45A4"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2305908D"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2787413F" w14:textId="77777777" w:rsidR="00FE1713" w:rsidRPr="00AE2768" w:rsidRDefault="00FE1713" w:rsidP="00FE1713">
      <w:pPr>
        <w:tabs>
          <w:tab w:val="left" w:pos="720"/>
        </w:tabs>
        <w:ind w:firstLine="709"/>
        <w:jc w:val="both"/>
        <w:rPr>
          <w:rFonts w:ascii="GHEA Grapalat" w:hAnsi="GHEA Grapalat"/>
          <w:sz w:val="12"/>
          <w:szCs w:val="12"/>
          <w:lang w:val="hy-AM"/>
        </w:rPr>
      </w:pPr>
    </w:p>
    <w:p w14:paraId="0ADEE76E"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24611CC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C99285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AADD16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947F61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8B8089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72DC8CC" w14:textId="77777777" w:rsidR="00FE1713" w:rsidRPr="00AE2768" w:rsidRDefault="00FE1713" w:rsidP="00FE1713">
      <w:pPr>
        <w:ind w:firstLine="709"/>
        <w:jc w:val="both"/>
        <w:rPr>
          <w:rFonts w:ascii="GHEA Grapalat" w:hAnsi="GHEA Grapalat"/>
          <w:sz w:val="20"/>
          <w:lang w:val="hy-AM"/>
        </w:rPr>
      </w:pPr>
    </w:p>
    <w:p w14:paraId="027CE1FA"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0BF5D93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719AB89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57A897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9B9566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5634695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33BAD440" w14:textId="77777777" w:rsidR="00FE1713" w:rsidRPr="00AE2768" w:rsidRDefault="00FE1713" w:rsidP="00FE1713">
      <w:pPr>
        <w:ind w:firstLine="709"/>
        <w:jc w:val="both"/>
        <w:rPr>
          <w:rFonts w:ascii="GHEA Grapalat" w:hAnsi="GHEA Grapalat"/>
          <w:sz w:val="20"/>
          <w:lang w:val="hy-AM"/>
        </w:rPr>
      </w:pPr>
    </w:p>
    <w:p w14:paraId="216D6F52"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7E546EF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08329D5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8CB5D7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4CCC601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78E1F8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25B5B9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E2768">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05D5DE3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78BAB17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2D36BF4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28557D3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72B22A3B" w14:textId="77777777" w:rsidR="00FE1713" w:rsidRPr="00AE2768" w:rsidRDefault="00FE1713" w:rsidP="00FE1713">
      <w:pPr>
        <w:ind w:firstLine="709"/>
        <w:jc w:val="both"/>
        <w:rPr>
          <w:rFonts w:ascii="GHEA Grapalat" w:hAnsi="GHEA Grapalat"/>
          <w:lang w:val="hy-AM"/>
        </w:rPr>
      </w:pPr>
    </w:p>
    <w:p w14:paraId="380B058E"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9E0F6A0" w14:textId="77777777" w:rsidR="00FE1713" w:rsidRPr="00752623" w:rsidRDefault="00FE1713" w:rsidP="00FE171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1"/>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6620A06" w14:textId="77777777" w:rsidR="00FE1713" w:rsidRPr="00A7209A" w:rsidRDefault="00FE1713" w:rsidP="00FE171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5A278755" w14:textId="77777777" w:rsidR="00FE1713" w:rsidRPr="00203C48" w:rsidRDefault="00FE1713" w:rsidP="00FE171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397FAB16" w14:textId="77777777" w:rsidR="00FE1713" w:rsidRPr="002F58FE" w:rsidRDefault="00FE1713" w:rsidP="00FE1713">
      <w:pPr>
        <w:ind w:firstLine="709"/>
        <w:jc w:val="both"/>
        <w:rPr>
          <w:rFonts w:ascii="GHEA Grapalat" w:hAnsi="GHEA Grapalat"/>
          <w:b/>
          <w:sz w:val="20"/>
          <w:lang w:val="hy-AM"/>
        </w:rPr>
      </w:pPr>
    </w:p>
    <w:p w14:paraId="71D33159"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4E1912AD" w14:textId="77777777" w:rsidR="00FE1713" w:rsidRPr="002F58FE" w:rsidRDefault="00FE1713" w:rsidP="00FE1713">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2F58FE">
        <w:rPr>
          <w:rFonts w:ascii="GHEA Grapalat" w:hAnsi="GHEA Grapalat"/>
          <w:sz w:val="20"/>
          <w:lang w:val="hy-AM"/>
        </w:rPr>
        <w:t xml:space="preserve"> </w:t>
      </w:r>
    </w:p>
    <w:p w14:paraId="32EE4DB1" w14:textId="77777777" w:rsidR="00FE1713" w:rsidRPr="00AE2768" w:rsidRDefault="00FE1713" w:rsidP="00FE171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2"/>
      </w:r>
    </w:p>
    <w:p w14:paraId="7B2746C7" w14:textId="77777777" w:rsidR="00FE1713" w:rsidRPr="00AE2768" w:rsidRDefault="00FE1713" w:rsidP="00FE1713">
      <w:pPr>
        <w:ind w:firstLine="709"/>
        <w:jc w:val="both"/>
        <w:rPr>
          <w:rFonts w:ascii="GHEA Grapalat" w:hAnsi="GHEA Grapalat"/>
          <w:sz w:val="20"/>
          <w:lang w:val="hy-AM"/>
        </w:rPr>
      </w:pPr>
    </w:p>
    <w:p w14:paraId="2CD34B70"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101C701"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C3C377E" w14:textId="77777777" w:rsidR="00FE1713" w:rsidRPr="00AE2768" w:rsidRDefault="00FE1713" w:rsidP="00FE171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2D29DD94"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3A26338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6693CE2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F58C7FF" w14:textId="77777777" w:rsidR="00FE1713" w:rsidRPr="00AE2768" w:rsidRDefault="00FE1713" w:rsidP="00FE171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BFD57F5"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61240F12" w14:textId="77777777" w:rsidR="00FE1713" w:rsidRPr="00AE2768" w:rsidRDefault="00FE1713" w:rsidP="00FE1713">
      <w:pPr>
        <w:ind w:firstLine="720"/>
        <w:jc w:val="both"/>
        <w:rPr>
          <w:rFonts w:ascii="GHEA Grapalat" w:hAnsi="GHEA Grapalat" w:cs="Sylfaen"/>
          <w:sz w:val="20"/>
          <w:lang w:val="hy-AM"/>
        </w:rPr>
      </w:pPr>
    </w:p>
    <w:p w14:paraId="3F6300CD"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14:paraId="54229B7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EB288F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323CF459"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3"/>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776CF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412950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67EC0BA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587E4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9654697" w14:textId="77777777" w:rsidR="00FE1713" w:rsidRPr="00AE2768" w:rsidRDefault="00FE1713" w:rsidP="00FE1713">
      <w:pPr>
        <w:ind w:firstLine="709"/>
        <w:jc w:val="both"/>
        <w:rPr>
          <w:rFonts w:ascii="GHEA Grapalat" w:hAnsi="GHEA Grapalat"/>
          <w:sz w:val="20"/>
          <w:lang w:val="hy-AM"/>
        </w:rPr>
      </w:pPr>
    </w:p>
    <w:p w14:paraId="2D51CC13"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360EB7BD"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DABA865" w14:textId="77777777" w:rsidR="00FE1713" w:rsidRPr="00AE2768" w:rsidRDefault="00FE1713" w:rsidP="00FE1713">
      <w:pPr>
        <w:ind w:firstLine="709"/>
        <w:jc w:val="both"/>
        <w:rPr>
          <w:rFonts w:ascii="GHEA Grapalat" w:hAnsi="GHEA Grapalat"/>
          <w:sz w:val="20"/>
          <w:lang w:val="hy-AM"/>
        </w:rPr>
      </w:pPr>
    </w:p>
    <w:p w14:paraId="6D68299E" w14:textId="77777777" w:rsidR="00FE1713" w:rsidRPr="001E680E" w:rsidRDefault="00FE1713" w:rsidP="00FE1713">
      <w:pPr>
        <w:ind w:firstLine="709"/>
        <w:jc w:val="center"/>
        <w:rPr>
          <w:rFonts w:ascii="GHEA Grapalat" w:hAnsi="GHEA Grapalat"/>
          <w:b/>
          <w:sz w:val="20"/>
          <w:lang w:val="hy-AM"/>
        </w:rPr>
      </w:pPr>
      <w:r w:rsidRPr="001E680E">
        <w:rPr>
          <w:rFonts w:ascii="GHEA Grapalat" w:hAnsi="GHEA Grapalat"/>
          <w:b/>
          <w:sz w:val="20"/>
          <w:lang w:val="hy-AM"/>
        </w:rPr>
        <w:t>8. ԱՅԼ ՊԱՅՄԱՆՆԵՐ</w:t>
      </w:r>
    </w:p>
    <w:p w14:paraId="50118736" w14:textId="33920948" w:rsidR="00FE1713" w:rsidRPr="00BD6A13" w:rsidRDefault="00FE1713" w:rsidP="00FE1713">
      <w:pPr>
        <w:tabs>
          <w:tab w:val="left" w:pos="1276"/>
        </w:tabs>
        <w:ind w:firstLine="720"/>
        <w:jc w:val="both"/>
        <w:rPr>
          <w:rFonts w:ascii="GHEA Grapalat" w:hAnsi="GHEA Grapalat" w:cs="Sylfaen"/>
          <w:sz w:val="20"/>
          <w:szCs w:val="20"/>
          <w:lang w:val="hy-AM"/>
        </w:rPr>
      </w:pPr>
      <w:r w:rsidRPr="001E680E">
        <w:rPr>
          <w:rFonts w:ascii="GHEA Grapalat" w:hAnsi="GHEA Grapalat" w:cs="Sylfaen"/>
          <w:sz w:val="20"/>
          <w:lang w:val="hy-AM"/>
        </w:rPr>
        <w:t>8.</w:t>
      </w:r>
      <w:r w:rsidRPr="00BD6A13">
        <w:rPr>
          <w:rFonts w:ascii="GHEA Grapalat" w:hAnsi="GHEA Grapalat" w:cs="Sylfaen"/>
          <w:sz w:val="20"/>
          <w:szCs w:val="20"/>
          <w:lang w:val="hy-AM"/>
        </w:rPr>
        <w:t>1 Պայմանագիրն ուժի մեջ է մտնում Կողմերի ստորագրման պահից և գործում է մինչև 202</w:t>
      </w:r>
      <w:r w:rsidR="005C2E17" w:rsidRPr="00BD6A13">
        <w:rPr>
          <w:rFonts w:ascii="GHEA Grapalat" w:hAnsi="GHEA Grapalat" w:cs="Sylfaen"/>
          <w:sz w:val="20"/>
          <w:szCs w:val="20"/>
          <w:lang w:val="hy-AM"/>
        </w:rPr>
        <w:t>5</w:t>
      </w:r>
      <w:r w:rsidRPr="00BD6A13">
        <w:rPr>
          <w:rFonts w:ascii="GHEA Grapalat" w:hAnsi="GHEA Grapalat" w:cs="Sylfaen"/>
          <w:sz w:val="20"/>
          <w:szCs w:val="20"/>
          <w:lang w:val="hy-AM"/>
        </w:rPr>
        <w:t>թ-ի դեկտեմբերի 30-ը կամ մինչև կողմերի Պայմանագրով ստանձնած պարտավորությունների ողջ ծավալով կատարումը, բայց ոչ ուշ, քան 202</w:t>
      </w:r>
      <w:r w:rsidR="005C2E17" w:rsidRPr="00BD6A13">
        <w:rPr>
          <w:rFonts w:ascii="GHEA Grapalat" w:hAnsi="GHEA Grapalat" w:cs="Sylfaen"/>
          <w:sz w:val="20"/>
          <w:szCs w:val="20"/>
          <w:lang w:val="hy-AM"/>
        </w:rPr>
        <w:t>6</w:t>
      </w:r>
      <w:r w:rsidRPr="00BD6A13">
        <w:rPr>
          <w:rFonts w:ascii="GHEA Grapalat" w:hAnsi="GHEA Grapalat" w:cs="Sylfaen"/>
          <w:sz w:val="20"/>
          <w:szCs w:val="20"/>
          <w:lang w:val="hy-AM"/>
        </w:rPr>
        <w:t xml:space="preserve"> թվականի հունվարի 31-ը։ </w:t>
      </w:r>
    </w:p>
    <w:p w14:paraId="4B7D0359" w14:textId="189D9AC1" w:rsidR="00FE1713" w:rsidRPr="00BD6A13" w:rsidRDefault="00FE1713" w:rsidP="00FE1713">
      <w:pPr>
        <w:tabs>
          <w:tab w:val="left" w:pos="1276"/>
        </w:tabs>
        <w:ind w:firstLine="720"/>
        <w:jc w:val="both"/>
        <w:rPr>
          <w:rFonts w:ascii="GHEA Grapalat" w:hAnsi="GHEA Grapalat" w:cs="Sylfaen"/>
          <w:b/>
          <w:sz w:val="20"/>
          <w:szCs w:val="20"/>
          <w:lang w:val="hy-AM"/>
        </w:rPr>
      </w:pPr>
      <w:r w:rsidRPr="00BD6A13">
        <w:rPr>
          <w:rStyle w:val="FootnoteReference"/>
          <w:rFonts w:ascii="GHEA Grapalat" w:hAnsi="GHEA Grapalat" w:cs="Sylfaen"/>
          <w:color w:val="FFFFFF"/>
          <w:sz w:val="20"/>
          <w:szCs w:val="20"/>
          <w:lang w:val="hy-AM"/>
        </w:rPr>
        <w:footnoteReference w:id="14"/>
      </w:r>
      <w:r w:rsidRPr="00BD6A13">
        <w:rPr>
          <w:rFonts w:ascii="GHEA Grapalat" w:hAnsi="GHEA Grapalat" w:cs="Sylfaen"/>
          <w:b/>
          <w:sz w:val="20"/>
          <w:szCs w:val="20"/>
          <w:lang w:val="hy-AM"/>
        </w:rPr>
        <w:t>8.1.1  Պայմանագրով նախատեսված չափաբաժինը և դրանով սահմանված քանակները և ծավալները Պատվիրատուն կարող է ամբողջությամբ չպատվիրել գնումների մասին օրենսդրությամբ  սահմանված կարգով և այդ չպատվիրված մասով պայմանագիրը համարվելու է Կողմերի համար լուծված` պայմանագրի գործողության ժամկետի ավարտով, բայց ոչ ուշ, քան  202</w:t>
      </w:r>
      <w:r w:rsidR="006C287D" w:rsidRPr="006C287D">
        <w:rPr>
          <w:rFonts w:ascii="GHEA Grapalat" w:hAnsi="GHEA Grapalat" w:cs="Sylfaen"/>
          <w:b/>
          <w:sz w:val="20"/>
          <w:szCs w:val="20"/>
          <w:lang w:val="hy-AM"/>
        </w:rPr>
        <w:t>6</w:t>
      </w:r>
      <w:r w:rsidRPr="00BD6A13">
        <w:rPr>
          <w:rFonts w:ascii="GHEA Grapalat" w:hAnsi="GHEA Grapalat" w:cs="Sylfaen"/>
          <w:b/>
          <w:sz w:val="20"/>
          <w:szCs w:val="20"/>
          <w:lang w:val="hy-AM"/>
        </w:rPr>
        <w:t xml:space="preserve"> թ.-նի հունվարի 31-ը:</w:t>
      </w:r>
    </w:p>
    <w:p w14:paraId="15F65A48" w14:textId="77777777" w:rsidR="00FE1713" w:rsidRPr="001E680E" w:rsidRDefault="00FE1713" w:rsidP="00FE1713">
      <w:pPr>
        <w:tabs>
          <w:tab w:val="left" w:pos="1276"/>
        </w:tabs>
        <w:ind w:firstLine="720"/>
        <w:jc w:val="both"/>
        <w:rPr>
          <w:rFonts w:ascii="GHEA Grapalat" w:hAnsi="GHEA Grapalat" w:cs="Sylfaen"/>
          <w:sz w:val="20"/>
          <w:lang w:val="hy-AM"/>
        </w:rPr>
      </w:pPr>
      <w:r w:rsidRPr="001E680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6F233AE" w14:textId="77777777" w:rsidR="00FE1713" w:rsidRPr="00AE2768" w:rsidRDefault="00FE1713" w:rsidP="00FE1713">
      <w:pPr>
        <w:shd w:val="clear" w:color="auto" w:fill="FFFFFF"/>
        <w:ind w:firstLine="720"/>
        <w:jc w:val="both"/>
        <w:rPr>
          <w:rFonts w:ascii="GHEA Grapalat" w:hAnsi="GHEA Grapalat"/>
          <w:color w:val="000000"/>
          <w:lang w:val="hy-AM"/>
        </w:rPr>
      </w:pPr>
      <w:r w:rsidRPr="001E680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w:t>
      </w:r>
      <w:r w:rsidRPr="00AE2768">
        <w:rPr>
          <w:rFonts w:ascii="GHEA Grapalat" w:hAnsi="GHEA Grapalat" w:cs="Sylfaen"/>
          <w:sz w:val="20"/>
          <w:lang w:val="hy-AM"/>
        </w:rPr>
        <w:t xml:space="preserve"> մասնակից ճանաչելու մասին որոշումը չի համապատասխանում Հայաստանի Հանրապետության </w:t>
      </w:r>
      <w:r w:rsidRPr="00AE2768">
        <w:rPr>
          <w:rFonts w:ascii="GHEA Grapalat" w:hAnsi="GHEA Grapalat" w:cs="Sylfaen"/>
          <w:sz w:val="20"/>
          <w:lang w:val="hy-AM"/>
        </w:rPr>
        <w:lastRenderedPageBreak/>
        <w:t>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34B5648A"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2DDEE32B"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ABDA4B6"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3864CDE2" w14:textId="77777777" w:rsidR="00FE1713" w:rsidRPr="00AE2768" w:rsidRDefault="00FE1713" w:rsidP="00FE171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E3B22EF" w14:textId="77777777" w:rsidR="00FE1713" w:rsidRPr="00AE2768" w:rsidRDefault="00FE1713" w:rsidP="00FE171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0DB7D769"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0CF8D8A"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5"/>
      </w:r>
    </w:p>
    <w:p w14:paraId="1575E265"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6"/>
      </w:r>
    </w:p>
    <w:p w14:paraId="667AE873"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1434609E" w14:textId="77777777" w:rsidR="00FE1713" w:rsidRPr="00AE2768" w:rsidRDefault="00FE1713" w:rsidP="00FE171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86B42E6" w14:textId="77777777" w:rsidR="00FE1713" w:rsidRPr="00AE2768" w:rsidRDefault="00FE1713" w:rsidP="00FE171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5F23F8F"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97D07CC" w14:textId="77777777" w:rsidR="00FE1713" w:rsidRPr="005A2C0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w:t>
      </w:r>
      <w:r w:rsidRPr="00AE2768">
        <w:rPr>
          <w:rFonts w:ascii="GHEA Grapalat" w:hAnsi="GHEA Grapalat"/>
          <w:sz w:val="20"/>
          <w:szCs w:val="20"/>
          <w:lang w:val="hy-AM" w:eastAsia="ru-RU"/>
        </w:rPr>
        <w:lastRenderedPageBreak/>
        <w:t xml:space="preserve">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2"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2"/>
      <w:r w:rsidRPr="00AE2768">
        <w:rPr>
          <w:rFonts w:ascii="GHEA Grapalat" w:hAnsi="GHEA Grapalat"/>
          <w:sz w:val="20"/>
          <w:szCs w:val="20"/>
          <w:lang w:val="hy-AM" w:eastAsia="ru-RU"/>
        </w:rPr>
        <w:t xml:space="preserve">   </w:t>
      </w:r>
    </w:p>
    <w:p w14:paraId="0CA0F574"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5F51C8A"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775492DA" w14:textId="77777777" w:rsidR="00FE1713" w:rsidRPr="005A2C0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0292A24C" w14:textId="1B6582EB" w:rsidR="00FE1713" w:rsidRPr="00FD59FC" w:rsidRDefault="00FE1713" w:rsidP="00FE1713">
      <w:pPr>
        <w:ind w:firstLine="567"/>
        <w:jc w:val="both"/>
        <w:rPr>
          <w:rFonts w:ascii="GHEA Grapalat" w:hAnsi="GHEA Grapalat"/>
          <w:b/>
          <w:sz w:val="20"/>
          <w:szCs w:val="20"/>
          <w:lang w:val="hy-AM" w:eastAsia="ru-RU"/>
        </w:rPr>
      </w:pPr>
      <w:r w:rsidRPr="00FD59FC">
        <w:rPr>
          <w:rFonts w:ascii="GHEA Grapalat" w:hAnsi="GHEA Grapalat"/>
          <w:b/>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903030" w:rsidRPr="00903030">
        <w:rPr>
          <w:rFonts w:ascii="GHEA Grapalat" w:hAnsi="GHEA Grapalat"/>
          <w:b/>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FD59FC">
        <w:rPr>
          <w:rFonts w:ascii="GHEA Grapalat" w:hAnsi="GHEA Grapalat"/>
          <w:b/>
          <w:sz w:val="20"/>
          <w:szCs w:val="20"/>
          <w:lang w:val="hy-AM" w:eastAsia="ru-RU"/>
        </w:rPr>
        <w:t xml:space="preserve">Ընդ որում, Վաճառողը համաձայնագիրը կնքում </w:t>
      </w:r>
      <w:r w:rsidRPr="00C7390F">
        <w:rPr>
          <w:rFonts w:ascii="GHEA Grapalat" w:hAnsi="GHEA Grapalat"/>
          <w:b/>
          <w:sz w:val="20"/>
          <w:szCs w:val="20"/>
          <w:lang w:val="hy-AM" w:eastAsia="ru-RU"/>
        </w:rPr>
        <w:t>և</w:t>
      </w:r>
      <w:r w:rsidRPr="00FD59FC">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FD59FC">
        <w:rPr>
          <w:rStyle w:val="FootnoteReference"/>
          <w:rFonts w:ascii="GHEA Grapalat" w:hAnsi="GHEA Grapalat"/>
          <w:b/>
          <w:color w:val="FFFFFF"/>
          <w:sz w:val="20"/>
          <w:szCs w:val="20"/>
          <w:lang w:val="hy-AM" w:eastAsia="ru-RU"/>
        </w:rPr>
        <w:footnoteReference w:id="17"/>
      </w:r>
    </w:p>
    <w:p w14:paraId="4E68DCB4" w14:textId="77777777" w:rsidR="00FE1713" w:rsidRPr="00AE2768" w:rsidRDefault="00FE1713" w:rsidP="00FE1713">
      <w:pPr>
        <w:ind w:firstLine="709"/>
        <w:jc w:val="both"/>
        <w:rPr>
          <w:rFonts w:ascii="GHEA Grapalat" w:hAnsi="GHEA Grapalat"/>
          <w:sz w:val="20"/>
          <w:lang w:val="hy-AM"/>
        </w:rPr>
      </w:pPr>
    </w:p>
    <w:p w14:paraId="27E7CDD8" w14:textId="46C765F1" w:rsidR="00FE1713" w:rsidRPr="0081008F" w:rsidRDefault="00FE1713" w:rsidP="0081008F">
      <w:pPr>
        <w:pStyle w:val="ListParagraph"/>
        <w:numPr>
          <w:ilvl w:val="0"/>
          <w:numId w:val="29"/>
        </w:numPr>
        <w:jc w:val="both"/>
        <w:rPr>
          <w:rFonts w:ascii="GHEA Grapalat" w:hAnsi="GHEA Grapalat"/>
          <w:b/>
          <w:sz w:val="20"/>
          <w:lang w:val="hy-AM"/>
        </w:rPr>
      </w:pPr>
      <w:r w:rsidRPr="0081008F">
        <w:rPr>
          <w:rFonts w:ascii="GHEA Grapalat" w:hAnsi="GHEA Grapalat"/>
          <w:b/>
          <w:sz w:val="20"/>
          <w:lang w:val="hy-AM"/>
        </w:rPr>
        <w:t>Կողմերի հասցեները, բանկային վավերապայմանները և ստորագրությունները</w:t>
      </w:r>
    </w:p>
    <w:p w14:paraId="2241863C" w14:textId="77777777" w:rsidR="0081008F" w:rsidRDefault="0081008F" w:rsidP="0081008F">
      <w:pPr>
        <w:pStyle w:val="ListParagraph"/>
        <w:ind w:left="360"/>
        <w:jc w:val="both"/>
        <w:rPr>
          <w:rFonts w:ascii="GHEA Grapalat" w:hAnsi="GHEA Grapalat"/>
          <w:b/>
          <w:sz w:val="20"/>
          <w:lang w:val="hy-AM"/>
        </w:rPr>
      </w:pPr>
    </w:p>
    <w:p w14:paraId="1A459D63" w14:textId="77777777" w:rsidR="00774AC8" w:rsidRPr="0081008F" w:rsidRDefault="00774AC8" w:rsidP="0081008F">
      <w:pPr>
        <w:pStyle w:val="ListParagraph"/>
        <w:ind w:left="360"/>
        <w:jc w:val="both"/>
        <w:rPr>
          <w:rFonts w:ascii="GHEA Grapalat" w:hAnsi="GHEA Grapalat"/>
          <w:b/>
          <w:sz w:val="20"/>
          <w:lang w:val="hy-AM"/>
        </w:rPr>
      </w:pPr>
    </w:p>
    <w:tbl>
      <w:tblPr>
        <w:tblW w:w="10413" w:type="dxa"/>
        <w:jc w:val="center"/>
        <w:tblLayout w:type="fixed"/>
        <w:tblLook w:val="0000" w:firstRow="0" w:lastRow="0" w:firstColumn="0" w:lastColumn="0" w:noHBand="0" w:noVBand="0"/>
      </w:tblPr>
      <w:tblGrid>
        <w:gridCol w:w="4935"/>
        <w:gridCol w:w="519"/>
        <w:gridCol w:w="4959"/>
      </w:tblGrid>
      <w:tr w:rsidR="00FE1713" w:rsidRPr="00752623" w14:paraId="5329E309" w14:textId="77777777" w:rsidTr="0081008F">
        <w:trPr>
          <w:trHeight w:val="3107"/>
          <w:jc w:val="center"/>
        </w:trPr>
        <w:tc>
          <w:tcPr>
            <w:tcW w:w="4935" w:type="dxa"/>
          </w:tcPr>
          <w:p w14:paraId="02D0A9E5" w14:textId="77777777" w:rsidR="00FE1713" w:rsidRDefault="00FE1713" w:rsidP="00791B98">
            <w:pPr>
              <w:jc w:val="center"/>
              <w:rPr>
                <w:rFonts w:ascii="Sylfaen" w:hAnsi="Sylfaen" w:cs="Sylfaen"/>
                <w:b/>
                <w:bCs/>
                <w:lang w:val="pt-BR"/>
              </w:rPr>
            </w:pPr>
          </w:p>
          <w:p w14:paraId="1A12622D" w14:textId="77777777" w:rsidR="00FE1713" w:rsidRPr="0081008F" w:rsidRDefault="00FE1713" w:rsidP="00791B98">
            <w:pPr>
              <w:jc w:val="center"/>
              <w:rPr>
                <w:rFonts w:ascii="GHEA Grapalat" w:hAnsi="GHEA Grapalat"/>
                <w:sz w:val="22"/>
                <w:szCs w:val="22"/>
                <w:lang w:val="hy-AM"/>
              </w:rPr>
            </w:pPr>
            <w:r w:rsidRPr="0081008F">
              <w:rPr>
                <w:rFonts w:ascii="GHEA Grapalat" w:hAnsi="GHEA Grapalat" w:cs="Sylfaen"/>
                <w:b/>
                <w:bCs/>
                <w:lang w:val="pt-BR"/>
              </w:rPr>
              <w:t>ՎԱՃԱՌՈՂ</w:t>
            </w:r>
          </w:p>
          <w:p w14:paraId="4E4D23BA" w14:textId="77777777" w:rsidR="00FE1713" w:rsidRPr="0081008F" w:rsidRDefault="00FE1713" w:rsidP="00791B98">
            <w:pPr>
              <w:jc w:val="center"/>
              <w:rPr>
                <w:rFonts w:ascii="GHEA Grapalat" w:hAnsi="GHEA Grapalat"/>
                <w:lang w:val="hy-AM"/>
              </w:rPr>
            </w:pPr>
          </w:p>
          <w:p w14:paraId="00607D14" w14:textId="77777777" w:rsidR="00FE1713" w:rsidRPr="0081008F" w:rsidRDefault="00FE1713" w:rsidP="00791B98">
            <w:pPr>
              <w:jc w:val="center"/>
              <w:rPr>
                <w:rFonts w:ascii="GHEA Grapalat" w:hAnsi="GHEA Grapalat"/>
                <w:lang w:val="hy-AM"/>
              </w:rPr>
            </w:pPr>
          </w:p>
          <w:p w14:paraId="10AB07F7" w14:textId="77777777" w:rsidR="00FE1713" w:rsidRPr="0081008F" w:rsidRDefault="00FE1713" w:rsidP="00791B98">
            <w:pPr>
              <w:jc w:val="center"/>
              <w:rPr>
                <w:rFonts w:ascii="GHEA Grapalat" w:hAnsi="GHEA Grapalat"/>
                <w:lang w:val="hy-AM"/>
              </w:rPr>
            </w:pPr>
          </w:p>
          <w:p w14:paraId="0C5D3BD8" w14:textId="401690C5" w:rsidR="00FE1713" w:rsidRPr="0081008F" w:rsidRDefault="0081008F" w:rsidP="00791B98">
            <w:pPr>
              <w:rPr>
                <w:rFonts w:ascii="GHEA Grapalat" w:hAnsi="GHEA Grapalat"/>
                <w:lang w:val="hy-AM"/>
              </w:rPr>
            </w:pPr>
            <w:r>
              <w:rPr>
                <w:rFonts w:ascii="GHEA Grapalat" w:hAnsi="GHEA Grapalat" w:cs="Sylfaen"/>
                <w:bCs/>
                <w:sz w:val="20"/>
                <w:lang w:val="hy-AM"/>
              </w:rPr>
              <w:t xml:space="preserve">      Էլ․ փոստ՝ </w:t>
            </w:r>
          </w:p>
          <w:p w14:paraId="6FCD7649" w14:textId="77777777" w:rsidR="00FE1713" w:rsidRPr="0081008F" w:rsidRDefault="00FE1713" w:rsidP="00791B98">
            <w:pPr>
              <w:jc w:val="center"/>
              <w:rPr>
                <w:rFonts w:ascii="GHEA Grapalat" w:hAnsi="GHEA Grapalat"/>
                <w:lang w:val="hy-AM"/>
              </w:rPr>
            </w:pPr>
          </w:p>
          <w:p w14:paraId="383FAFFC" w14:textId="77777777" w:rsidR="00FE1713" w:rsidRPr="0081008F" w:rsidRDefault="00FE1713" w:rsidP="00791B98">
            <w:pPr>
              <w:jc w:val="center"/>
              <w:rPr>
                <w:rFonts w:ascii="GHEA Grapalat" w:hAnsi="GHEA Grapalat"/>
                <w:lang w:val="hy-AM"/>
              </w:rPr>
            </w:pPr>
          </w:p>
          <w:p w14:paraId="7E4F1DF3" w14:textId="77777777" w:rsidR="00FE1713" w:rsidRPr="0081008F" w:rsidRDefault="00FE1713" w:rsidP="00791B98">
            <w:pPr>
              <w:jc w:val="center"/>
              <w:rPr>
                <w:rFonts w:ascii="GHEA Grapalat" w:hAnsi="GHEA Grapalat"/>
                <w:lang w:val="hy-AM"/>
              </w:rPr>
            </w:pPr>
          </w:p>
          <w:p w14:paraId="3C3CF774" w14:textId="77777777" w:rsidR="00FE1713" w:rsidRPr="0081008F" w:rsidRDefault="00FE1713" w:rsidP="00791B98">
            <w:pPr>
              <w:jc w:val="center"/>
              <w:rPr>
                <w:rFonts w:ascii="GHEA Grapalat" w:hAnsi="GHEA Grapalat"/>
                <w:lang w:val="hy-AM"/>
              </w:rPr>
            </w:pPr>
            <w:r w:rsidRPr="0081008F">
              <w:rPr>
                <w:rFonts w:ascii="GHEA Grapalat" w:hAnsi="GHEA Grapalat"/>
                <w:lang w:val="hy-AM"/>
              </w:rPr>
              <w:t>---------------------------------</w:t>
            </w:r>
          </w:p>
          <w:p w14:paraId="09EDE081" w14:textId="77777777" w:rsidR="00FE1713" w:rsidRPr="0081008F" w:rsidRDefault="00FE1713" w:rsidP="00791B98">
            <w:pPr>
              <w:jc w:val="center"/>
              <w:rPr>
                <w:rFonts w:ascii="GHEA Grapalat" w:hAnsi="GHEA Grapalat"/>
                <w:sz w:val="18"/>
                <w:szCs w:val="18"/>
                <w:lang w:val="hy-AM"/>
              </w:rPr>
            </w:pPr>
            <w:r w:rsidRPr="0081008F">
              <w:rPr>
                <w:rFonts w:ascii="GHEA Grapalat" w:hAnsi="GHEA Grapalat"/>
                <w:sz w:val="18"/>
                <w:szCs w:val="18"/>
                <w:lang w:val="hy-AM"/>
              </w:rPr>
              <w:t>/</w:t>
            </w:r>
            <w:r w:rsidRPr="0081008F">
              <w:rPr>
                <w:rFonts w:ascii="GHEA Grapalat" w:hAnsi="GHEA Grapalat" w:cs="Sylfaen"/>
                <w:sz w:val="18"/>
                <w:szCs w:val="18"/>
                <w:lang w:val="hy-AM"/>
              </w:rPr>
              <w:t>ստորագրություն</w:t>
            </w:r>
            <w:r w:rsidRPr="0081008F">
              <w:rPr>
                <w:rFonts w:ascii="GHEA Grapalat" w:hAnsi="GHEA Grapalat"/>
                <w:sz w:val="18"/>
                <w:szCs w:val="18"/>
                <w:lang w:val="hy-AM"/>
              </w:rPr>
              <w:t>/</w:t>
            </w:r>
          </w:p>
          <w:p w14:paraId="05CA73A8" w14:textId="1569437D" w:rsidR="00FE1713" w:rsidRPr="00D05B89" w:rsidRDefault="0081008F" w:rsidP="00791B98">
            <w:pPr>
              <w:jc w:val="center"/>
              <w:rPr>
                <w:rFonts w:ascii="GHEA Grapalat" w:hAnsi="GHEA Grapalat"/>
                <w:sz w:val="18"/>
                <w:szCs w:val="18"/>
                <w:lang w:val="hy-AM"/>
              </w:rPr>
            </w:pPr>
            <w:r>
              <w:rPr>
                <w:rFonts w:ascii="GHEA Grapalat" w:hAnsi="GHEA Grapalat" w:cs="Sylfaen"/>
                <w:sz w:val="18"/>
                <w:szCs w:val="18"/>
                <w:lang w:val="hy-AM"/>
              </w:rPr>
              <w:t xml:space="preserve">                                                          </w:t>
            </w:r>
            <w:r w:rsidR="00FE1713" w:rsidRPr="0081008F">
              <w:rPr>
                <w:rFonts w:ascii="GHEA Grapalat" w:hAnsi="GHEA Grapalat" w:cs="Sylfaen"/>
                <w:sz w:val="18"/>
                <w:szCs w:val="18"/>
                <w:lang w:val="hy-AM"/>
              </w:rPr>
              <w:t>Կ</w:t>
            </w:r>
            <w:r w:rsidR="00FE1713" w:rsidRPr="0081008F">
              <w:rPr>
                <w:rFonts w:ascii="GHEA Grapalat" w:hAnsi="GHEA Grapalat"/>
                <w:sz w:val="18"/>
                <w:szCs w:val="18"/>
                <w:lang w:val="hy-AM"/>
              </w:rPr>
              <w:t>.</w:t>
            </w:r>
            <w:r w:rsidR="00FE1713" w:rsidRPr="0081008F">
              <w:rPr>
                <w:rFonts w:ascii="GHEA Grapalat" w:hAnsi="GHEA Grapalat" w:cs="Sylfaen"/>
                <w:sz w:val="18"/>
                <w:szCs w:val="18"/>
                <w:lang w:val="hy-AM"/>
              </w:rPr>
              <w:t>Տ</w:t>
            </w:r>
          </w:p>
        </w:tc>
        <w:tc>
          <w:tcPr>
            <w:tcW w:w="519" w:type="dxa"/>
          </w:tcPr>
          <w:p w14:paraId="42C3AFC0" w14:textId="77777777" w:rsidR="00FE1713" w:rsidRPr="00D05B89" w:rsidRDefault="00FE1713" w:rsidP="00791B98">
            <w:pPr>
              <w:jc w:val="center"/>
              <w:rPr>
                <w:rFonts w:ascii="GHEA Grapalat" w:hAnsi="GHEA Grapalat"/>
                <w:lang w:val="hy-AM"/>
              </w:rPr>
            </w:pPr>
          </w:p>
        </w:tc>
        <w:tc>
          <w:tcPr>
            <w:tcW w:w="4959" w:type="dxa"/>
          </w:tcPr>
          <w:p w14:paraId="7BB39C54" w14:textId="77777777" w:rsidR="00774AC8" w:rsidRPr="00774AC8" w:rsidRDefault="00774AC8" w:rsidP="00791B98">
            <w:pPr>
              <w:jc w:val="center"/>
              <w:rPr>
                <w:rFonts w:ascii="GHEA Grapalat" w:hAnsi="GHEA Grapalat" w:cs="Sylfaen"/>
                <w:b/>
                <w:bCs/>
                <w:sz w:val="20"/>
                <w:lang w:val="nb-NO"/>
              </w:rPr>
            </w:pPr>
          </w:p>
          <w:p w14:paraId="683A29AC" w14:textId="77777777" w:rsidR="00FE1713" w:rsidRDefault="00FE1713" w:rsidP="00791B98">
            <w:pPr>
              <w:jc w:val="center"/>
              <w:rPr>
                <w:rFonts w:ascii="GHEA Grapalat" w:hAnsi="GHEA Grapalat" w:cs="Sylfaen"/>
                <w:b/>
                <w:bCs/>
                <w:lang w:val="nb-NO"/>
              </w:rPr>
            </w:pPr>
            <w:r w:rsidRPr="0081008F">
              <w:rPr>
                <w:rFonts w:ascii="GHEA Grapalat" w:hAnsi="GHEA Grapalat" w:cs="Sylfaen"/>
                <w:b/>
                <w:bCs/>
                <w:lang w:val="nb-NO"/>
              </w:rPr>
              <w:t>ԳՆՈՐԴ</w:t>
            </w:r>
          </w:p>
          <w:p w14:paraId="764D98B2" w14:textId="04F8C89B" w:rsidR="0081008F" w:rsidRDefault="0081008F" w:rsidP="00791B98">
            <w:pPr>
              <w:jc w:val="center"/>
              <w:rPr>
                <w:rFonts w:ascii="GHEA Grapalat" w:hAnsi="GHEA Grapalat" w:cs="Sylfaen"/>
                <w:b/>
                <w:bCs/>
                <w:sz w:val="20"/>
                <w:szCs w:val="20"/>
                <w:lang w:val="hy-AM"/>
              </w:rPr>
            </w:pPr>
            <w:r w:rsidRPr="0081008F">
              <w:rPr>
                <w:rFonts w:ascii="GHEA Grapalat" w:hAnsi="GHEA Grapalat" w:cs="Sylfaen"/>
                <w:b/>
                <w:bCs/>
                <w:sz w:val="20"/>
                <w:szCs w:val="20"/>
                <w:lang w:val="nb-NO"/>
              </w:rPr>
              <w:t>«</w:t>
            </w:r>
            <w:r w:rsidRPr="0081008F">
              <w:rPr>
                <w:rFonts w:ascii="GHEA Grapalat" w:hAnsi="GHEA Grapalat" w:cs="Sylfaen"/>
                <w:b/>
                <w:bCs/>
                <w:sz w:val="20"/>
                <w:szCs w:val="20"/>
                <w:lang w:val="hy-AM"/>
              </w:rPr>
              <w:t>Երքաղլույս</w:t>
            </w:r>
            <w:r w:rsidRPr="0081008F">
              <w:rPr>
                <w:rFonts w:ascii="GHEA Grapalat" w:hAnsi="GHEA Grapalat" w:cs="Sylfaen"/>
                <w:b/>
                <w:bCs/>
                <w:sz w:val="20"/>
                <w:szCs w:val="20"/>
                <w:lang w:val="nb-NO"/>
              </w:rPr>
              <w:t>»</w:t>
            </w:r>
            <w:r w:rsidRPr="0081008F">
              <w:rPr>
                <w:rFonts w:ascii="GHEA Grapalat" w:hAnsi="GHEA Grapalat" w:cs="Sylfaen"/>
                <w:b/>
                <w:bCs/>
                <w:sz w:val="20"/>
                <w:szCs w:val="20"/>
                <w:lang w:val="hy-AM"/>
              </w:rPr>
              <w:t xml:space="preserve"> ՓԲԸ</w:t>
            </w:r>
          </w:p>
          <w:p w14:paraId="0DF20377" w14:textId="77777777" w:rsidR="0081008F" w:rsidRDefault="0081008F" w:rsidP="00791B98">
            <w:pPr>
              <w:jc w:val="center"/>
              <w:rPr>
                <w:rFonts w:ascii="GHEA Grapalat" w:hAnsi="GHEA Grapalat" w:cs="Sylfaen"/>
                <w:bCs/>
                <w:sz w:val="20"/>
                <w:szCs w:val="20"/>
                <w:lang w:val="hy-AM"/>
              </w:rPr>
            </w:pPr>
            <w:r>
              <w:rPr>
                <w:rFonts w:ascii="GHEA Grapalat" w:hAnsi="GHEA Grapalat" w:cs="Sylfaen"/>
                <w:bCs/>
                <w:sz w:val="20"/>
                <w:szCs w:val="20"/>
                <w:lang w:val="hy-AM"/>
              </w:rPr>
              <w:t>ք</w:t>
            </w:r>
            <w:r w:rsidRPr="0081008F">
              <w:rPr>
                <w:rFonts w:ascii="GHEA Grapalat" w:hAnsi="GHEA Grapalat" w:cs="Sylfaen"/>
                <w:bCs/>
                <w:sz w:val="20"/>
                <w:szCs w:val="20"/>
                <w:lang w:val="hy-AM"/>
              </w:rPr>
              <w:t>․</w:t>
            </w:r>
            <w:r>
              <w:rPr>
                <w:rFonts w:ascii="GHEA Grapalat" w:hAnsi="GHEA Grapalat" w:cs="Sylfaen"/>
                <w:bCs/>
                <w:sz w:val="20"/>
                <w:szCs w:val="20"/>
                <w:lang w:val="hy-AM"/>
              </w:rPr>
              <w:t xml:space="preserve"> Երևան, Բուզանդի ¼, Կոմիտաս 28</w:t>
            </w:r>
          </w:p>
          <w:p w14:paraId="46A5C381" w14:textId="77777777" w:rsidR="0081008F" w:rsidRDefault="0081008F" w:rsidP="00791B98">
            <w:pPr>
              <w:jc w:val="center"/>
              <w:rPr>
                <w:rFonts w:ascii="GHEA Grapalat" w:hAnsi="GHEA Grapalat" w:cs="Sylfaen"/>
                <w:bCs/>
                <w:sz w:val="20"/>
                <w:szCs w:val="20"/>
                <w:lang w:val="hy-AM"/>
              </w:rPr>
            </w:pPr>
            <w:r>
              <w:rPr>
                <w:rFonts w:ascii="GHEA Grapalat" w:hAnsi="GHEA Grapalat" w:cs="Sylfaen"/>
                <w:bCs/>
                <w:sz w:val="20"/>
                <w:szCs w:val="20"/>
                <w:lang w:val="hy-AM"/>
              </w:rPr>
              <w:t>«ԱՐԱՐԱՏԲԱՆԿ» ԲԲԸ</w:t>
            </w:r>
          </w:p>
          <w:p w14:paraId="0A4FCF6A" w14:textId="3942B673" w:rsidR="0081008F" w:rsidRDefault="0081008F" w:rsidP="00791B98">
            <w:pPr>
              <w:jc w:val="center"/>
              <w:rPr>
                <w:rFonts w:ascii="GHEA Grapalat" w:hAnsi="GHEA Grapalat" w:cs="Sylfaen"/>
                <w:bCs/>
                <w:sz w:val="20"/>
                <w:szCs w:val="20"/>
                <w:lang w:val="hy-AM"/>
              </w:rPr>
            </w:pPr>
            <w:r>
              <w:rPr>
                <w:rFonts w:ascii="GHEA Grapalat" w:hAnsi="GHEA Grapalat" w:cs="Sylfaen"/>
                <w:bCs/>
                <w:sz w:val="20"/>
                <w:szCs w:val="20"/>
                <w:lang w:val="hy-AM"/>
              </w:rPr>
              <w:t>Հ/Հ 1510004597930100 ՀՎՀՀ 02504913</w:t>
            </w:r>
          </w:p>
          <w:p w14:paraId="418B1B45" w14:textId="1D58E979" w:rsidR="0081008F" w:rsidRPr="0081008F" w:rsidRDefault="0081008F" w:rsidP="00791B98">
            <w:pPr>
              <w:jc w:val="center"/>
              <w:rPr>
                <w:rFonts w:ascii="GHEA Grapalat" w:hAnsi="GHEA Grapalat" w:cs="Sylfaen"/>
                <w:bCs/>
                <w:sz w:val="20"/>
                <w:szCs w:val="20"/>
                <w:lang w:val="hy-AM"/>
              </w:rPr>
            </w:pPr>
            <w:r>
              <w:rPr>
                <w:rFonts w:ascii="GHEA Grapalat" w:hAnsi="GHEA Grapalat" w:cs="Sylfaen"/>
                <w:bCs/>
                <w:sz w:val="20"/>
                <w:szCs w:val="20"/>
                <w:lang w:val="hy-AM"/>
              </w:rPr>
              <w:t>Էլ․</w:t>
            </w:r>
            <w:r w:rsidRPr="0081008F">
              <w:rPr>
                <w:rFonts w:ascii="GHEA Grapalat" w:hAnsi="GHEA Grapalat" w:cs="Sylfaen"/>
                <w:bCs/>
                <w:sz w:val="20"/>
                <w:szCs w:val="20"/>
                <w:lang w:val="hy-AM"/>
              </w:rPr>
              <w:t xml:space="preserve"> փոստ՝ yerqaxluys@yerevan.am</w:t>
            </w:r>
          </w:p>
          <w:p w14:paraId="11CD8772" w14:textId="5F3EE122" w:rsidR="00FE1713" w:rsidRPr="00D05B89" w:rsidRDefault="0081008F" w:rsidP="0081008F">
            <w:pPr>
              <w:jc w:val="center"/>
              <w:rPr>
                <w:rFonts w:ascii="Arial LatArm" w:hAnsi="Arial LatArm" w:cs="Sylfaen"/>
                <w:bCs/>
                <w:sz w:val="20"/>
                <w:lang w:val="hy-AM"/>
              </w:rPr>
            </w:pPr>
            <w:r w:rsidRPr="0081008F">
              <w:rPr>
                <w:rFonts w:ascii="Cambria Math" w:hAnsi="Cambria Math" w:cs="Sylfaen"/>
                <w:bCs/>
                <w:sz w:val="20"/>
                <w:szCs w:val="20"/>
                <w:lang w:val="hy-AM"/>
              </w:rPr>
              <w:t xml:space="preserve"> </w:t>
            </w:r>
          </w:p>
          <w:p w14:paraId="086A569D" w14:textId="77777777" w:rsidR="00FE1713" w:rsidRPr="0081008F" w:rsidRDefault="00FE1713" w:rsidP="00791B98">
            <w:pPr>
              <w:jc w:val="center"/>
              <w:rPr>
                <w:rFonts w:ascii="GHEA Grapalat" w:hAnsi="GHEA Grapalat" w:cs="Sylfaen"/>
                <w:bCs/>
                <w:sz w:val="20"/>
                <w:lang w:val="hy-AM"/>
              </w:rPr>
            </w:pPr>
            <w:r w:rsidRPr="0081008F">
              <w:rPr>
                <w:rFonts w:ascii="GHEA Grapalat" w:hAnsi="GHEA Grapalat"/>
                <w:lang w:val="hy-AM"/>
              </w:rPr>
              <w:t xml:space="preserve">   </w:t>
            </w:r>
          </w:p>
          <w:p w14:paraId="72898AF1" w14:textId="77777777" w:rsidR="00FE1713" w:rsidRPr="0081008F" w:rsidRDefault="00FE1713" w:rsidP="00791B98">
            <w:pPr>
              <w:jc w:val="center"/>
              <w:rPr>
                <w:rFonts w:ascii="GHEA Grapalat" w:hAnsi="GHEA Grapalat" w:cs="Sylfaen"/>
                <w:bCs/>
                <w:sz w:val="20"/>
                <w:lang w:val="hy-AM"/>
              </w:rPr>
            </w:pPr>
          </w:p>
          <w:p w14:paraId="21A42B73" w14:textId="77777777" w:rsidR="00FE1713" w:rsidRPr="0081008F" w:rsidRDefault="00FE1713" w:rsidP="00791B98">
            <w:pPr>
              <w:jc w:val="center"/>
              <w:rPr>
                <w:rFonts w:ascii="GHEA Grapalat" w:hAnsi="GHEA Grapalat" w:cs="Sylfaen"/>
                <w:bCs/>
                <w:sz w:val="20"/>
                <w:lang w:val="hy-AM"/>
              </w:rPr>
            </w:pPr>
          </w:p>
          <w:p w14:paraId="550CDFBA" w14:textId="77777777" w:rsidR="0081008F" w:rsidRDefault="0081008F" w:rsidP="00791B98">
            <w:pPr>
              <w:jc w:val="center"/>
              <w:rPr>
                <w:rFonts w:ascii="GHEA Grapalat" w:hAnsi="GHEA Grapalat"/>
                <w:lang w:val="hy-AM"/>
              </w:rPr>
            </w:pPr>
            <w:r w:rsidRPr="0081008F">
              <w:rPr>
                <w:rFonts w:ascii="GHEA Grapalat" w:hAnsi="GHEA Grapalat"/>
                <w:lang w:val="hy-AM"/>
              </w:rPr>
              <w:t>---------------------------------</w:t>
            </w:r>
          </w:p>
          <w:p w14:paraId="1C51000B" w14:textId="3A4C1FB5" w:rsidR="00FE1713" w:rsidRPr="0081008F" w:rsidRDefault="0081008F" w:rsidP="00791B98">
            <w:pPr>
              <w:jc w:val="center"/>
              <w:rPr>
                <w:rFonts w:ascii="GHEA Grapalat" w:hAnsi="GHEA Grapalat" w:cs="Sylfaen"/>
                <w:bCs/>
                <w:sz w:val="20"/>
                <w:lang w:val="hy-AM"/>
              </w:rPr>
            </w:pPr>
            <w:r>
              <w:rPr>
                <w:rFonts w:ascii="GHEA Grapalat" w:hAnsi="GHEA Grapalat" w:cs="Sylfaen"/>
                <w:bCs/>
                <w:sz w:val="16"/>
                <w:lang w:val="hy-AM"/>
              </w:rPr>
              <w:t>/ստորագրություն/</w:t>
            </w:r>
          </w:p>
          <w:p w14:paraId="6A7B5B6B" w14:textId="551B39DE" w:rsidR="00FE1713" w:rsidRPr="0081008F" w:rsidRDefault="00FE1713" w:rsidP="00791B98">
            <w:pPr>
              <w:jc w:val="center"/>
              <w:rPr>
                <w:rFonts w:ascii="Cambria Math" w:hAnsi="Cambria Math" w:cs="Sylfaen"/>
                <w:bCs/>
                <w:sz w:val="20"/>
                <w:lang w:val="hy-AM"/>
              </w:rPr>
            </w:pPr>
            <w:r w:rsidRPr="0081008F">
              <w:rPr>
                <w:rFonts w:ascii="GHEA Grapalat" w:hAnsi="GHEA Grapalat" w:cs="Sylfaen"/>
                <w:bCs/>
                <w:sz w:val="20"/>
                <w:lang w:val="hy-AM"/>
              </w:rPr>
              <w:t xml:space="preserve">                                       </w:t>
            </w:r>
            <w:r w:rsidR="0081008F">
              <w:rPr>
                <w:rFonts w:ascii="GHEA Grapalat" w:hAnsi="GHEA Grapalat" w:cs="Sylfaen"/>
                <w:bCs/>
                <w:sz w:val="20"/>
                <w:lang w:val="hy-AM"/>
              </w:rPr>
              <w:t>Կ</w:t>
            </w:r>
            <w:r w:rsidR="0081008F">
              <w:rPr>
                <w:rFonts w:ascii="Cambria Math" w:hAnsi="Cambria Math" w:cs="Sylfaen"/>
                <w:bCs/>
                <w:sz w:val="20"/>
                <w:lang w:val="hy-AM"/>
              </w:rPr>
              <w:t>․Տ</w:t>
            </w:r>
          </w:p>
          <w:p w14:paraId="196F0545" w14:textId="77777777" w:rsidR="00FE1713" w:rsidRPr="00752623" w:rsidRDefault="00FE1713" w:rsidP="00791B98">
            <w:pPr>
              <w:jc w:val="center"/>
              <w:rPr>
                <w:rFonts w:ascii="GHEA Grapalat" w:hAnsi="GHEA Grapalat"/>
                <w:sz w:val="22"/>
                <w:szCs w:val="22"/>
                <w:lang w:val="ru-RU"/>
              </w:rPr>
            </w:pPr>
          </w:p>
        </w:tc>
      </w:tr>
    </w:tbl>
    <w:p w14:paraId="024ED8FF" w14:textId="77777777" w:rsidR="0081008F" w:rsidRDefault="0081008F" w:rsidP="00FE1713">
      <w:pPr>
        <w:ind w:firstLine="567"/>
        <w:jc w:val="both"/>
        <w:rPr>
          <w:rFonts w:ascii="GHEA Grapalat" w:hAnsi="GHEA Grapalat" w:cs="Sylfaen"/>
          <w:i/>
          <w:sz w:val="20"/>
          <w:lang w:val="hy-AM"/>
        </w:rPr>
      </w:pPr>
    </w:p>
    <w:p w14:paraId="08F7A83D" w14:textId="77777777" w:rsidR="00FE1713" w:rsidRPr="00A71D81" w:rsidRDefault="00FE1713" w:rsidP="00FE171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1FFDE914" w14:textId="4C61B352" w:rsidR="00FE1713" w:rsidRPr="0081008F" w:rsidRDefault="00FE1713" w:rsidP="00FE1713">
      <w:pPr>
        <w:jc w:val="center"/>
        <w:rPr>
          <w:rFonts w:ascii="GHEA Grapalat" w:hAnsi="GHEA Grapalat"/>
          <w:sz w:val="20"/>
          <w:lang w:val="hy-AM"/>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39B0D3DE" w14:textId="77777777"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lastRenderedPageBreak/>
        <w:t>Հավելված N 2</w:t>
      </w:r>
    </w:p>
    <w:p w14:paraId="4FBCD094" w14:textId="0569D80C"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t>«         »              20</w:t>
      </w:r>
      <w:r w:rsidRPr="0096457E">
        <w:rPr>
          <w:rFonts w:ascii="GHEA Grapalat" w:hAnsi="GHEA Grapalat"/>
          <w:i/>
          <w:sz w:val="18"/>
          <w:lang w:val="hy-AM"/>
        </w:rPr>
        <w:t>2</w:t>
      </w:r>
      <w:r w:rsidRPr="00752623">
        <w:rPr>
          <w:rFonts w:ascii="GHEA Grapalat" w:hAnsi="GHEA Grapalat"/>
          <w:i/>
          <w:sz w:val="18"/>
          <w:lang w:val="hy-AM"/>
        </w:rPr>
        <w:t xml:space="preserve"> թ. կնքված </w:t>
      </w:r>
    </w:p>
    <w:p w14:paraId="199A8AF2" w14:textId="1396A80D"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t xml:space="preserve">                    </w:t>
      </w:r>
      <w:r w:rsidRPr="006C5BE0">
        <w:rPr>
          <w:rFonts w:ascii="GHEA Grapalat" w:hAnsi="GHEA Grapalat"/>
          <w:b/>
          <w:sz w:val="20"/>
          <w:szCs w:val="20"/>
          <w:lang w:val="es-ES"/>
        </w:rPr>
        <w:t>«ԵՔԼ</w:t>
      </w:r>
      <w:r w:rsidRPr="00752623">
        <w:rPr>
          <w:rFonts w:ascii="GHEA Grapalat" w:hAnsi="GHEA Grapalat"/>
          <w:b/>
          <w:lang w:val="es-ES"/>
        </w:rPr>
        <w:t>-</w:t>
      </w:r>
      <w:r w:rsidRPr="00241B5F">
        <w:rPr>
          <w:rFonts w:ascii="GHEA Grapalat" w:hAnsi="GHEA Grapalat"/>
          <w:b/>
          <w:sz w:val="20"/>
          <w:szCs w:val="20"/>
          <w:lang w:val="es-ES"/>
        </w:rPr>
        <w:t>ԳՀԱՊՁԲ</w:t>
      </w:r>
      <w:r w:rsidRPr="00F25473">
        <w:rPr>
          <w:rFonts w:ascii="GHEA Grapalat" w:hAnsi="GHEA Grapalat"/>
          <w:b/>
          <w:sz w:val="20"/>
          <w:szCs w:val="20"/>
          <w:lang w:val="es-ES"/>
        </w:rPr>
        <w:t>-</w:t>
      </w:r>
      <w:r w:rsidR="0000586B" w:rsidRPr="00F25473">
        <w:rPr>
          <w:rFonts w:ascii="GHEA Grapalat" w:hAnsi="GHEA Grapalat"/>
          <w:b/>
          <w:sz w:val="20"/>
          <w:szCs w:val="20"/>
          <w:lang w:val="es-ES"/>
        </w:rPr>
        <w:t>25/1</w:t>
      </w:r>
      <w:r w:rsidRPr="00F25473">
        <w:rPr>
          <w:rFonts w:ascii="GHEA Grapalat" w:hAnsi="GHEA Grapalat"/>
          <w:b/>
          <w:sz w:val="20"/>
          <w:szCs w:val="20"/>
          <w:lang w:val="es-ES"/>
        </w:rPr>
        <w:t>»</w:t>
      </w:r>
      <w:r w:rsidRPr="00752623">
        <w:rPr>
          <w:rFonts w:ascii="GHEA Grapalat" w:hAnsi="GHEA Grapalat"/>
          <w:i/>
          <w:sz w:val="18"/>
          <w:lang w:val="hy-AM"/>
        </w:rPr>
        <w:t xml:space="preserve">  ծածկագրով պայմանագրի</w:t>
      </w:r>
    </w:p>
    <w:p w14:paraId="58D11CD6" w14:textId="77777777" w:rsidR="00ED561E" w:rsidRPr="002F58FE" w:rsidRDefault="00ED561E" w:rsidP="00ED561E">
      <w:pPr>
        <w:tabs>
          <w:tab w:val="left" w:pos="9540"/>
        </w:tabs>
        <w:rPr>
          <w:rFonts w:ascii="GHEA Grapalat" w:hAnsi="GHEA Grapalat"/>
          <w:sz w:val="20"/>
          <w:lang w:val="hy-AM"/>
        </w:rPr>
      </w:pPr>
    </w:p>
    <w:p w14:paraId="694C1D0C" w14:textId="77777777" w:rsidR="00ED561E" w:rsidRPr="00752623" w:rsidRDefault="00ED561E" w:rsidP="00ED561E">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803575D" w14:textId="77777777" w:rsidR="00ED561E" w:rsidRPr="00752623" w:rsidRDefault="00ED561E" w:rsidP="00ED561E">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2A0341" w:rsidRPr="007876DF" w14:paraId="1AFCC789" w14:textId="77777777" w:rsidTr="00086ED7">
        <w:trPr>
          <w:trHeight w:val="531"/>
          <w:jc w:val="center"/>
        </w:trPr>
        <w:tc>
          <w:tcPr>
            <w:tcW w:w="10635" w:type="dxa"/>
            <w:gridSpan w:val="5"/>
          </w:tcPr>
          <w:p w14:paraId="101544CB"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Ապրանքի</w:t>
            </w:r>
          </w:p>
        </w:tc>
      </w:tr>
      <w:tr w:rsidR="002A0341" w:rsidRPr="00967916" w14:paraId="5E3D0142" w14:textId="77777777" w:rsidTr="00086ED7">
        <w:trPr>
          <w:trHeight w:val="2733"/>
          <w:jc w:val="center"/>
        </w:trPr>
        <w:tc>
          <w:tcPr>
            <w:tcW w:w="1868" w:type="dxa"/>
            <w:vAlign w:val="center"/>
          </w:tcPr>
          <w:p w14:paraId="6E7F978D"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հրավերով նախատեսված չափաբաժնի համարը</w:t>
            </w:r>
          </w:p>
        </w:tc>
        <w:tc>
          <w:tcPr>
            <w:tcW w:w="2245" w:type="dxa"/>
            <w:vAlign w:val="center"/>
          </w:tcPr>
          <w:p w14:paraId="2FE5F2B0"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գնումների պլանով նախատեսված միջանցիկ ծածկագիրը` ըստ ԳՄԱ դասակարգման (CPV)</w:t>
            </w:r>
          </w:p>
        </w:tc>
        <w:tc>
          <w:tcPr>
            <w:tcW w:w="2264" w:type="dxa"/>
            <w:vAlign w:val="center"/>
          </w:tcPr>
          <w:p w14:paraId="239C0429"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անվանումը</w:t>
            </w:r>
          </w:p>
        </w:tc>
        <w:tc>
          <w:tcPr>
            <w:tcW w:w="4258" w:type="dxa"/>
            <w:gridSpan w:val="2"/>
            <w:vAlign w:val="center"/>
          </w:tcPr>
          <w:p w14:paraId="3358518B" w14:textId="12E7F3BF" w:rsidR="002A0341" w:rsidRPr="007876DF" w:rsidRDefault="002A0341" w:rsidP="00E33A2B">
            <w:pPr>
              <w:jc w:val="both"/>
              <w:rPr>
                <w:rFonts w:ascii="Sylfaen" w:hAnsi="Sylfaen"/>
                <w:sz w:val="22"/>
                <w:lang w:val="pt-BR"/>
              </w:rPr>
            </w:pPr>
            <w:r w:rsidRPr="007876DF">
              <w:rPr>
                <w:rFonts w:ascii="Sylfaen" w:hAnsi="Sylfaen"/>
                <w:sz w:val="22"/>
                <w:lang w:val="pt-BR"/>
              </w:rPr>
              <w:t>դիմաց վճարումները նախատեսվում է իրականացնել 202</w:t>
            </w:r>
            <w:r w:rsidR="002C0269">
              <w:rPr>
                <w:rFonts w:ascii="Sylfaen" w:hAnsi="Sylfaen"/>
                <w:sz w:val="22"/>
                <w:lang w:val="pt-BR"/>
              </w:rPr>
              <w:t>5</w:t>
            </w:r>
            <w:r w:rsidRPr="007876DF">
              <w:rPr>
                <w:rFonts w:ascii="Sylfaen" w:hAnsi="Sylfaen"/>
                <w:sz w:val="22"/>
                <w:lang w:val="pt-BR"/>
              </w:rPr>
              <w:t xml:space="preserve">թ-ին` </w:t>
            </w:r>
          </w:p>
        </w:tc>
      </w:tr>
      <w:tr w:rsidR="002C0269" w:rsidRPr="004D5577" w14:paraId="29628A04" w14:textId="77777777" w:rsidTr="00086ED7">
        <w:trPr>
          <w:cantSplit/>
          <w:trHeight w:val="2229"/>
          <w:jc w:val="center"/>
        </w:trPr>
        <w:tc>
          <w:tcPr>
            <w:tcW w:w="1868" w:type="dxa"/>
            <w:vAlign w:val="center"/>
          </w:tcPr>
          <w:p w14:paraId="0E82A7AA" w14:textId="3F4E5221" w:rsidR="002C0269" w:rsidRDefault="002C0269" w:rsidP="002C0269">
            <w:pPr>
              <w:jc w:val="center"/>
              <w:rPr>
                <w:rFonts w:ascii="Sylfaen" w:hAnsi="Sylfaen"/>
                <w:sz w:val="22"/>
                <w:lang w:val="pt-BR"/>
              </w:rPr>
            </w:pPr>
            <w:r>
              <w:rPr>
                <w:rFonts w:ascii="Sylfaen" w:hAnsi="Sylfaen"/>
                <w:sz w:val="22"/>
                <w:lang w:val="pt-BR"/>
              </w:rPr>
              <w:t>1</w:t>
            </w:r>
          </w:p>
        </w:tc>
        <w:tc>
          <w:tcPr>
            <w:tcW w:w="2245" w:type="dxa"/>
            <w:vAlign w:val="center"/>
          </w:tcPr>
          <w:p w14:paraId="4566DA55" w14:textId="58801234" w:rsidR="002C0269" w:rsidRPr="004D5577" w:rsidRDefault="002C0269" w:rsidP="002C0269">
            <w:pPr>
              <w:jc w:val="center"/>
              <w:rPr>
                <w:rFonts w:ascii="Sylfaen" w:hAnsi="Sylfaen"/>
                <w:sz w:val="22"/>
                <w:lang w:val="pt-BR"/>
              </w:rPr>
            </w:pPr>
            <w:r>
              <w:rPr>
                <w:rFonts w:ascii="Arial Unicode" w:hAnsi="Arial Unicode" w:cs="Arial"/>
              </w:rPr>
              <w:t>31531300</w:t>
            </w:r>
          </w:p>
        </w:tc>
        <w:tc>
          <w:tcPr>
            <w:tcW w:w="2264" w:type="dxa"/>
            <w:vAlign w:val="center"/>
          </w:tcPr>
          <w:p w14:paraId="15D2C3DA" w14:textId="7727FD2E" w:rsidR="002C0269" w:rsidRPr="004D5577" w:rsidRDefault="002C0269" w:rsidP="002C0269">
            <w:pPr>
              <w:jc w:val="center"/>
              <w:rPr>
                <w:rFonts w:ascii="Sylfaen" w:hAnsi="Sylfaen"/>
                <w:sz w:val="22"/>
                <w:lang w:val="pt-BR"/>
              </w:rPr>
            </w:pPr>
            <w:r>
              <w:rPr>
                <w:rFonts w:ascii="Arial LatArm" w:hAnsi="Arial LatArm" w:cs="Arial"/>
              </w:rPr>
              <w:t xml:space="preserve">È³Ùå Èº¸ 15 íï             </w:t>
            </w:r>
          </w:p>
        </w:tc>
        <w:tc>
          <w:tcPr>
            <w:tcW w:w="3173" w:type="dxa"/>
            <w:vAlign w:val="center"/>
          </w:tcPr>
          <w:p w14:paraId="51B034EC" w14:textId="4B9EE124"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6FEB1A72" w14:textId="292FED15"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4C04E39D" w14:textId="77777777" w:rsidTr="00086ED7">
        <w:trPr>
          <w:cantSplit/>
          <w:trHeight w:val="2229"/>
          <w:jc w:val="center"/>
        </w:trPr>
        <w:tc>
          <w:tcPr>
            <w:tcW w:w="1868" w:type="dxa"/>
            <w:vAlign w:val="center"/>
          </w:tcPr>
          <w:p w14:paraId="76DB4980" w14:textId="3AB1863E" w:rsidR="002C0269" w:rsidRDefault="002C0269" w:rsidP="002C0269">
            <w:pPr>
              <w:jc w:val="center"/>
              <w:rPr>
                <w:rFonts w:ascii="Sylfaen" w:hAnsi="Sylfaen"/>
                <w:sz w:val="22"/>
                <w:lang w:val="pt-BR"/>
              </w:rPr>
            </w:pPr>
            <w:r>
              <w:rPr>
                <w:rFonts w:ascii="Sylfaen" w:hAnsi="Sylfaen"/>
                <w:sz w:val="22"/>
                <w:lang w:val="pt-BR"/>
              </w:rPr>
              <w:t>2</w:t>
            </w:r>
          </w:p>
        </w:tc>
        <w:tc>
          <w:tcPr>
            <w:tcW w:w="2245" w:type="dxa"/>
            <w:vAlign w:val="center"/>
          </w:tcPr>
          <w:p w14:paraId="559FBBDE" w14:textId="7C792F57" w:rsidR="002C0269" w:rsidRPr="004D5577" w:rsidRDefault="002C0269" w:rsidP="002C0269">
            <w:pPr>
              <w:jc w:val="center"/>
              <w:rPr>
                <w:rFonts w:ascii="Sylfaen" w:hAnsi="Sylfaen"/>
                <w:sz w:val="22"/>
                <w:lang w:val="pt-BR"/>
              </w:rPr>
            </w:pPr>
            <w:r>
              <w:rPr>
                <w:rFonts w:ascii="Arial Unicode" w:hAnsi="Arial Unicode" w:cs="Arial"/>
              </w:rPr>
              <w:t>31531300</w:t>
            </w:r>
          </w:p>
        </w:tc>
        <w:tc>
          <w:tcPr>
            <w:tcW w:w="2264" w:type="dxa"/>
            <w:vAlign w:val="center"/>
          </w:tcPr>
          <w:p w14:paraId="6BF723F7" w14:textId="3D115483" w:rsidR="002C0269" w:rsidRPr="004D5577" w:rsidRDefault="002C0269" w:rsidP="002C0269">
            <w:pPr>
              <w:jc w:val="center"/>
              <w:rPr>
                <w:rFonts w:ascii="Sylfaen" w:hAnsi="Sylfaen"/>
                <w:sz w:val="22"/>
                <w:lang w:val="pt-BR"/>
              </w:rPr>
            </w:pPr>
            <w:r>
              <w:rPr>
                <w:rFonts w:ascii="Arial LatArm" w:hAnsi="Arial LatArm" w:cs="Arial"/>
              </w:rPr>
              <w:t xml:space="preserve">È³Ùå Èº¸ 45 íï </w:t>
            </w:r>
          </w:p>
        </w:tc>
        <w:tc>
          <w:tcPr>
            <w:tcW w:w="3173" w:type="dxa"/>
            <w:vAlign w:val="center"/>
          </w:tcPr>
          <w:p w14:paraId="032B9F4A" w14:textId="2EA711A7"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B8A845E" w14:textId="5A5CF108"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0888FE11" w14:textId="77777777" w:rsidTr="00086ED7">
        <w:trPr>
          <w:cantSplit/>
          <w:trHeight w:val="2229"/>
          <w:jc w:val="center"/>
        </w:trPr>
        <w:tc>
          <w:tcPr>
            <w:tcW w:w="1868" w:type="dxa"/>
            <w:vAlign w:val="center"/>
          </w:tcPr>
          <w:p w14:paraId="450DFC8F" w14:textId="661EF6B6" w:rsidR="002C0269" w:rsidRDefault="002C0269" w:rsidP="002C0269">
            <w:pPr>
              <w:jc w:val="center"/>
              <w:rPr>
                <w:rFonts w:ascii="Sylfaen" w:hAnsi="Sylfaen"/>
                <w:sz w:val="22"/>
                <w:lang w:val="pt-BR"/>
              </w:rPr>
            </w:pPr>
            <w:r>
              <w:rPr>
                <w:rFonts w:ascii="Sylfaen" w:hAnsi="Sylfaen"/>
                <w:sz w:val="22"/>
                <w:lang w:val="pt-BR"/>
              </w:rPr>
              <w:t>3</w:t>
            </w:r>
          </w:p>
        </w:tc>
        <w:tc>
          <w:tcPr>
            <w:tcW w:w="2245" w:type="dxa"/>
            <w:vAlign w:val="center"/>
          </w:tcPr>
          <w:p w14:paraId="449EC746" w14:textId="13F58CC7" w:rsidR="002C0269" w:rsidRPr="004D5577" w:rsidRDefault="002C0269" w:rsidP="002C0269">
            <w:pPr>
              <w:jc w:val="center"/>
              <w:rPr>
                <w:rFonts w:ascii="Sylfaen" w:hAnsi="Sylfaen"/>
                <w:sz w:val="22"/>
                <w:lang w:val="pt-BR"/>
              </w:rPr>
            </w:pPr>
            <w:r>
              <w:rPr>
                <w:rFonts w:ascii="Arial Unicode" w:hAnsi="Arial Unicode" w:cs="Arial"/>
              </w:rPr>
              <w:t>44531180</w:t>
            </w:r>
          </w:p>
        </w:tc>
        <w:tc>
          <w:tcPr>
            <w:tcW w:w="2264" w:type="dxa"/>
            <w:vAlign w:val="center"/>
          </w:tcPr>
          <w:p w14:paraId="1A4FB3A8" w14:textId="6B689196" w:rsidR="002C0269" w:rsidRPr="004D5577" w:rsidRDefault="002C0269" w:rsidP="004429BA">
            <w:pPr>
              <w:jc w:val="center"/>
              <w:rPr>
                <w:rFonts w:ascii="Sylfaen" w:hAnsi="Sylfaen"/>
                <w:sz w:val="22"/>
                <w:lang w:val="pt-BR"/>
              </w:rPr>
            </w:pPr>
            <w:r>
              <w:rPr>
                <w:rFonts w:ascii="Arial" w:hAnsi="Arial" w:cs="Arial"/>
              </w:rPr>
              <w:t>Հեղու</w:t>
            </w:r>
            <w:r w:rsidR="004429BA">
              <w:rPr>
                <w:rFonts w:ascii="Arial" w:hAnsi="Arial" w:cs="Arial"/>
                <w:lang w:val="hy-AM"/>
              </w:rPr>
              <w:t>յ</w:t>
            </w:r>
            <w:r>
              <w:rPr>
                <w:rFonts w:ascii="Arial" w:hAnsi="Arial" w:cs="Arial"/>
              </w:rPr>
              <w:t>ս</w:t>
            </w:r>
            <w:r>
              <w:rPr>
                <w:rFonts w:ascii="Arial LatArm" w:hAnsi="Arial LatArm" w:cs="Arial"/>
              </w:rPr>
              <w:t xml:space="preserve">, </w:t>
            </w:r>
            <w:r>
              <w:rPr>
                <w:rFonts w:ascii="Arial" w:hAnsi="Arial" w:cs="Arial"/>
              </w:rPr>
              <w:t>մանեկ</w:t>
            </w:r>
            <w:r>
              <w:rPr>
                <w:rFonts w:ascii="Arial LatArm" w:hAnsi="Arial LatArm" w:cs="Arial"/>
              </w:rPr>
              <w:t xml:space="preserve">, </w:t>
            </w:r>
            <w:r>
              <w:rPr>
                <w:rFonts w:ascii="Arial" w:hAnsi="Arial" w:cs="Arial"/>
              </w:rPr>
              <w:t>տափօղակ</w:t>
            </w:r>
          </w:p>
        </w:tc>
        <w:tc>
          <w:tcPr>
            <w:tcW w:w="3173" w:type="dxa"/>
            <w:vAlign w:val="center"/>
          </w:tcPr>
          <w:p w14:paraId="7EABE4BB" w14:textId="216B0217"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372DCAF" w14:textId="213BF39D"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2D6A0688" w14:textId="77777777" w:rsidTr="00086ED7">
        <w:trPr>
          <w:cantSplit/>
          <w:trHeight w:val="2229"/>
          <w:jc w:val="center"/>
        </w:trPr>
        <w:tc>
          <w:tcPr>
            <w:tcW w:w="1868" w:type="dxa"/>
            <w:vAlign w:val="center"/>
          </w:tcPr>
          <w:p w14:paraId="5B338A2F" w14:textId="4CEBA418" w:rsidR="002C0269" w:rsidRDefault="002C0269" w:rsidP="002C0269">
            <w:pPr>
              <w:jc w:val="center"/>
              <w:rPr>
                <w:rFonts w:ascii="Sylfaen" w:hAnsi="Sylfaen"/>
                <w:sz w:val="22"/>
                <w:lang w:val="pt-BR"/>
              </w:rPr>
            </w:pPr>
            <w:r>
              <w:rPr>
                <w:rFonts w:ascii="Sylfaen" w:hAnsi="Sylfaen"/>
                <w:sz w:val="22"/>
                <w:lang w:val="pt-BR"/>
              </w:rPr>
              <w:t>4</w:t>
            </w:r>
          </w:p>
        </w:tc>
        <w:tc>
          <w:tcPr>
            <w:tcW w:w="2245" w:type="dxa"/>
            <w:vAlign w:val="center"/>
          </w:tcPr>
          <w:p w14:paraId="63491C31" w14:textId="336D1E20" w:rsidR="002C0269" w:rsidRPr="004D5577" w:rsidRDefault="002C0269" w:rsidP="002C0269">
            <w:pPr>
              <w:jc w:val="center"/>
              <w:rPr>
                <w:rFonts w:ascii="Sylfaen" w:hAnsi="Sylfaen"/>
                <w:sz w:val="22"/>
                <w:lang w:val="pt-BR"/>
              </w:rPr>
            </w:pPr>
            <w:r>
              <w:rPr>
                <w:rFonts w:ascii="Arial Unicode" w:hAnsi="Arial Unicode" w:cs="Arial"/>
              </w:rPr>
              <w:t>44331300</w:t>
            </w:r>
          </w:p>
        </w:tc>
        <w:tc>
          <w:tcPr>
            <w:tcW w:w="2264" w:type="dxa"/>
            <w:vAlign w:val="center"/>
          </w:tcPr>
          <w:p w14:paraId="06CB6BF4" w14:textId="7A65E8C4" w:rsidR="002C0269" w:rsidRPr="004D5577" w:rsidRDefault="002C0269" w:rsidP="002C0269">
            <w:pPr>
              <w:jc w:val="center"/>
              <w:rPr>
                <w:rFonts w:ascii="Sylfaen" w:hAnsi="Sylfaen"/>
                <w:sz w:val="22"/>
                <w:lang w:val="pt-BR"/>
              </w:rPr>
            </w:pPr>
            <w:r>
              <w:rPr>
                <w:rFonts w:ascii="Arial" w:hAnsi="Arial" w:cs="Arial"/>
              </w:rPr>
              <w:t>Ձգալար</w:t>
            </w:r>
            <w:r>
              <w:rPr>
                <w:rFonts w:ascii="Arial LatArm" w:hAnsi="Arial LatArm" w:cs="Arial"/>
              </w:rPr>
              <w:t xml:space="preserve"> </w:t>
            </w:r>
            <w:r>
              <w:rPr>
                <w:rFonts w:ascii="Arial" w:hAnsi="Arial" w:cs="Arial"/>
              </w:rPr>
              <w:t>չայրած</w:t>
            </w:r>
            <w:r>
              <w:rPr>
                <w:rFonts w:ascii="Arial LatArm" w:hAnsi="Arial LatArm" w:cs="Arial"/>
              </w:rPr>
              <w:t xml:space="preserve">          </w:t>
            </w:r>
          </w:p>
        </w:tc>
        <w:tc>
          <w:tcPr>
            <w:tcW w:w="3173" w:type="dxa"/>
            <w:vAlign w:val="center"/>
          </w:tcPr>
          <w:p w14:paraId="44F9358C" w14:textId="13FD9DE9"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78827C2" w14:textId="039FBF40"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068DFCD0" w14:textId="77777777" w:rsidTr="00086ED7">
        <w:trPr>
          <w:cantSplit/>
          <w:trHeight w:val="2229"/>
          <w:jc w:val="center"/>
        </w:trPr>
        <w:tc>
          <w:tcPr>
            <w:tcW w:w="1868" w:type="dxa"/>
            <w:vAlign w:val="center"/>
          </w:tcPr>
          <w:p w14:paraId="6EC3B251" w14:textId="55ADDFE4" w:rsidR="002C0269" w:rsidRPr="002C0269" w:rsidRDefault="002C0269" w:rsidP="002C0269">
            <w:pPr>
              <w:rPr>
                <w:rFonts w:ascii="Sylfaen" w:hAnsi="Sylfaen"/>
                <w:sz w:val="22"/>
                <w:lang w:val="pt-BR"/>
              </w:rPr>
            </w:pPr>
            <w:r>
              <w:rPr>
                <w:rFonts w:ascii="Arial LatArm" w:hAnsi="Arial LatArm" w:cs="Arial"/>
              </w:rPr>
              <w:lastRenderedPageBreak/>
              <w:t>5</w:t>
            </w:r>
          </w:p>
        </w:tc>
        <w:tc>
          <w:tcPr>
            <w:tcW w:w="2245" w:type="dxa"/>
            <w:vAlign w:val="center"/>
          </w:tcPr>
          <w:p w14:paraId="50C455B7" w14:textId="7C297CDA" w:rsidR="002C0269" w:rsidRDefault="002C0269" w:rsidP="002C0269">
            <w:pPr>
              <w:jc w:val="center"/>
              <w:rPr>
                <w:rFonts w:ascii="Arial Unicode" w:hAnsi="Arial Unicode" w:cs="Arial"/>
              </w:rPr>
            </w:pPr>
            <w:r>
              <w:rPr>
                <w:rFonts w:ascii="Arial Unicode" w:hAnsi="Arial Unicode" w:cs="Arial"/>
              </w:rPr>
              <w:t>44311170</w:t>
            </w:r>
          </w:p>
        </w:tc>
        <w:tc>
          <w:tcPr>
            <w:tcW w:w="2264" w:type="dxa"/>
            <w:vAlign w:val="center"/>
          </w:tcPr>
          <w:p w14:paraId="171937CE" w14:textId="329F8FA8" w:rsidR="002C0269" w:rsidRDefault="002C0269" w:rsidP="002C0269">
            <w:pPr>
              <w:jc w:val="center"/>
              <w:rPr>
                <w:rFonts w:ascii="Arial LatArm" w:hAnsi="Arial LatArm" w:cs="Arial"/>
              </w:rPr>
            </w:pPr>
            <w:r>
              <w:rPr>
                <w:rFonts w:ascii="Arial LatArm" w:hAnsi="Arial LatArm" w:cs="Arial"/>
              </w:rPr>
              <w:t xml:space="preserve"> </w:t>
            </w:r>
            <w:r>
              <w:rPr>
                <w:rFonts w:ascii="Arial" w:hAnsi="Arial" w:cs="Arial"/>
              </w:rPr>
              <w:t>Էլ</w:t>
            </w:r>
            <w:r>
              <w:rPr>
                <w:rFonts w:ascii="Arial LatArm" w:hAnsi="Arial LatArm" w:cs="Arial"/>
              </w:rPr>
              <w:t xml:space="preserve">. </w:t>
            </w:r>
            <w:r>
              <w:rPr>
                <w:rFonts w:ascii="Arial" w:hAnsi="Arial" w:cs="Arial"/>
              </w:rPr>
              <w:t>եռակցման</w:t>
            </w:r>
            <w:r>
              <w:rPr>
                <w:rFonts w:ascii="Arial LatArm" w:hAnsi="Arial LatArm" w:cs="Arial"/>
              </w:rPr>
              <w:t xml:space="preserve"> </w:t>
            </w:r>
            <w:r>
              <w:rPr>
                <w:rFonts w:ascii="Arial" w:hAnsi="Arial" w:cs="Arial"/>
              </w:rPr>
              <w:t>էլեկտրոդ</w:t>
            </w:r>
            <w:r>
              <w:rPr>
                <w:rFonts w:ascii="Arial LatArm" w:hAnsi="Arial LatArm" w:cs="Arial"/>
              </w:rPr>
              <w:t xml:space="preserve"> 3.2 </w:t>
            </w:r>
            <w:r>
              <w:rPr>
                <w:rFonts w:ascii="Arial" w:hAnsi="Arial" w:cs="Arial"/>
              </w:rPr>
              <w:t>մմ</w:t>
            </w:r>
          </w:p>
        </w:tc>
        <w:tc>
          <w:tcPr>
            <w:tcW w:w="3173" w:type="dxa"/>
            <w:vAlign w:val="center"/>
          </w:tcPr>
          <w:p w14:paraId="3D7EAA02" w14:textId="6D92D04B"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F4CF634" w14:textId="344DB313"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4B2D45C3" w14:textId="77777777" w:rsidTr="00086ED7">
        <w:trPr>
          <w:cantSplit/>
          <w:trHeight w:val="2229"/>
          <w:jc w:val="center"/>
        </w:trPr>
        <w:tc>
          <w:tcPr>
            <w:tcW w:w="1868" w:type="dxa"/>
            <w:vAlign w:val="center"/>
          </w:tcPr>
          <w:p w14:paraId="7C489EA3" w14:textId="0A73172E" w:rsidR="002C0269" w:rsidRDefault="002C0269" w:rsidP="002C0269">
            <w:pPr>
              <w:jc w:val="center"/>
              <w:rPr>
                <w:rFonts w:ascii="Sylfaen" w:hAnsi="Sylfaen"/>
                <w:sz w:val="22"/>
                <w:lang w:val="pt-BR"/>
              </w:rPr>
            </w:pPr>
            <w:r>
              <w:rPr>
                <w:rFonts w:ascii="Arial LatArm" w:hAnsi="Arial LatArm" w:cs="Arial"/>
              </w:rPr>
              <w:t>6</w:t>
            </w:r>
          </w:p>
        </w:tc>
        <w:tc>
          <w:tcPr>
            <w:tcW w:w="2245" w:type="dxa"/>
            <w:vAlign w:val="center"/>
          </w:tcPr>
          <w:p w14:paraId="08FAC9FB" w14:textId="5EA79F1F" w:rsidR="002C0269" w:rsidRDefault="002C0269" w:rsidP="002C0269">
            <w:pPr>
              <w:jc w:val="center"/>
              <w:rPr>
                <w:rFonts w:ascii="Arial Unicode" w:hAnsi="Arial Unicode" w:cs="Arial"/>
              </w:rPr>
            </w:pPr>
            <w:r>
              <w:rPr>
                <w:rFonts w:ascii="Arial Unicode" w:hAnsi="Arial Unicode" w:cs="Arial"/>
              </w:rPr>
              <w:t>44311170</w:t>
            </w:r>
          </w:p>
        </w:tc>
        <w:tc>
          <w:tcPr>
            <w:tcW w:w="2264" w:type="dxa"/>
            <w:vAlign w:val="center"/>
          </w:tcPr>
          <w:p w14:paraId="182351EA" w14:textId="2E56DB9A" w:rsidR="002C0269" w:rsidRDefault="002C0269" w:rsidP="002C0269">
            <w:pPr>
              <w:jc w:val="center"/>
              <w:rPr>
                <w:rFonts w:ascii="Arial LatArm" w:hAnsi="Arial LatArm" w:cs="Arial"/>
              </w:rPr>
            </w:pPr>
            <w:r>
              <w:rPr>
                <w:rFonts w:ascii="Arial LatArm" w:hAnsi="Arial LatArm" w:cs="Arial"/>
              </w:rPr>
              <w:t xml:space="preserve"> </w:t>
            </w:r>
            <w:r>
              <w:rPr>
                <w:rFonts w:ascii="Arial" w:hAnsi="Arial" w:cs="Arial"/>
              </w:rPr>
              <w:t>Էլ</w:t>
            </w:r>
            <w:r>
              <w:rPr>
                <w:rFonts w:ascii="Arial LatArm" w:hAnsi="Arial LatArm" w:cs="Arial"/>
              </w:rPr>
              <w:t xml:space="preserve">. </w:t>
            </w:r>
            <w:r>
              <w:rPr>
                <w:rFonts w:ascii="Arial" w:hAnsi="Arial" w:cs="Arial"/>
              </w:rPr>
              <w:t>եռակցման</w:t>
            </w:r>
            <w:r>
              <w:rPr>
                <w:rFonts w:ascii="Arial LatArm" w:hAnsi="Arial LatArm" w:cs="Arial"/>
              </w:rPr>
              <w:t xml:space="preserve"> </w:t>
            </w:r>
            <w:r>
              <w:rPr>
                <w:rFonts w:ascii="Arial" w:hAnsi="Arial" w:cs="Arial"/>
              </w:rPr>
              <w:t>էլեկտրոդ</w:t>
            </w:r>
            <w:r>
              <w:rPr>
                <w:rFonts w:ascii="Arial LatArm" w:hAnsi="Arial LatArm" w:cs="Arial"/>
              </w:rPr>
              <w:t xml:space="preserve"> 4</w:t>
            </w:r>
            <w:r>
              <w:rPr>
                <w:rFonts w:ascii="Arial" w:hAnsi="Arial" w:cs="Arial"/>
              </w:rPr>
              <w:t>մմ</w:t>
            </w:r>
          </w:p>
        </w:tc>
        <w:tc>
          <w:tcPr>
            <w:tcW w:w="3173" w:type="dxa"/>
            <w:vAlign w:val="center"/>
          </w:tcPr>
          <w:p w14:paraId="1E0A4C89" w14:textId="23DBB40D"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0C26E509" w14:textId="3E970986"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380801CD" w14:textId="77777777" w:rsidTr="00086ED7">
        <w:trPr>
          <w:cantSplit/>
          <w:trHeight w:val="2229"/>
          <w:jc w:val="center"/>
        </w:trPr>
        <w:tc>
          <w:tcPr>
            <w:tcW w:w="1868" w:type="dxa"/>
            <w:vAlign w:val="center"/>
          </w:tcPr>
          <w:p w14:paraId="6B9BF8DA" w14:textId="7C4D0205" w:rsidR="002C0269" w:rsidRDefault="002C0269" w:rsidP="002C0269">
            <w:pPr>
              <w:jc w:val="center"/>
              <w:rPr>
                <w:rFonts w:ascii="Sylfaen" w:hAnsi="Sylfaen"/>
                <w:sz w:val="22"/>
                <w:lang w:val="pt-BR"/>
              </w:rPr>
            </w:pPr>
            <w:r>
              <w:rPr>
                <w:rFonts w:ascii="Arial LatArm" w:hAnsi="Arial LatArm" w:cs="Arial"/>
              </w:rPr>
              <w:t>7</w:t>
            </w:r>
          </w:p>
        </w:tc>
        <w:tc>
          <w:tcPr>
            <w:tcW w:w="2245" w:type="dxa"/>
            <w:vAlign w:val="center"/>
          </w:tcPr>
          <w:p w14:paraId="59A6BC6E" w14:textId="5F903FB4" w:rsidR="002C0269" w:rsidRDefault="002C0269" w:rsidP="002C0269">
            <w:pPr>
              <w:jc w:val="center"/>
              <w:rPr>
                <w:rFonts w:ascii="Arial Unicode" w:hAnsi="Arial Unicode" w:cs="Arial"/>
              </w:rPr>
            </w:pPr>
            <w:r>
              <w:rPr>
                <w:rFonts w:ascii="Arial Unicode" w:hAnsi="Arial Unicode" w:cs="Arial"/>
              </w:rPr>
              <w:t>44112730</w:t>
            </w:r>
          </w:p>
        </w:tc>
        <w:tc>
          <w:tcPr>
            <w:tcW w:w="2264" w:type="dxa"/>
            <w:vAlign w:val="center"/>
          </w:tcPr>
          <w:p w14:paraId="6C979DE7" w14:textId="553365EE" w:rsidR="002C0269" w:rsidRDefault="002C0269" w:rsidP="002C0269">
            <w:pPr>
              <w:jc w:val="center"/>
              <w:rPr>
                <w:rFonts w:ascii="Arial LatArm" w:hAnsi="Arial LatArm"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125</w:t>
            </w:r>
          </w:p>
        </w:tc>
        <w:tc>
          <w:tcPr>
            <w:tcW w:w="3173" w:type="dxa"/>
            <w:vAlign w:val="center"/>
          </w:tcPr>
          <w:p w14:paraId="0F918DDF" w14:textId="4355395D"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DFC6DAA" w14:textId="37867CE7"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58905C75" w14:textId="77777777" w:rsidTr="00086ED7">
        <w:trPr>
          <w:cantSplit/>
          <w:trHeight w:val="2229"/>
          <w:jc w:val="center"/>
        </w:trPr>
        <w:tc>
          <w:tcPr>
            <w:tcW w:w="1868" w:type="dxa"/>
            <w:vAlign w:val="center"/>
          </w:tcPr>
          <w:p w14:paraId="0ADEE64D" w14:textId="31537081" w:rsidR="002C0269" w:rsidRDefault="002C0269" w:rsidP="002C0269">
            <w:pPr>
              <w:jc w:val="center"/>
              <w:rPr>
                <w:rFonts w:ascii="Sylfaen" w:hAnsi="Sylfaen"/>
                <w:sz w:val="22"/>
                <w:lang w:val="pt-BR"/>
              </w:rPr>
            </w:pPr>
            <w:r>
              <w:rPr>
                <w:rFonts w:ascii="Arial LatArm" w:hAnsi="Arial LatArm" w:cs="Arial"/>
              </w:rPr>
              <w:t>8</w:t>
            </w:r>
          </w:p>
        </w:tc>
        <w:tc>
          <w:tcPr>
            <w:tcW w:w="2245" w:type="dxa"/>
            <w:vAlign w:val="center"/>
          </w:tcPr>
          <w:p w14:paraId="2435DE7B" w14:textId="3BE8B542" w:rsidR="002C0269" w:rsidRDefault="002C0269" w:rsidP="002C0269">
            <w:pPr>
              <w:jc w:val="center"/>
              <w:rPr>
                <w:rFonts w:ascii="Arial Unicode" w:hAnsi="Arial Unicode" w:cs="Arial"/>
              </w:rPr>
            </w:pPr>
            <w:r>
              <w:rPr>
                <w:rFonts w:ascii="Arial Unicode" w:hAnsi="Arial Unicode" w:cs="Arial"/>
              </w:rPr>
              <w:t>44112730</w:t>
            </w:r>
          </w:p>
        </w:tc>
        <w:tc>
          <w:tcPr>
            <w:tcW w:w="2264" w:type="dxa"/>
            <w:vAlign w:val="center"/>
          </w:tcPr>
          <w:p w14:paraId="41A4EB9A" w14:textId="2FDA4423" w:rsidR="002C0269" w:rsidRDefault="002C0269" w:rsidP="002C0269">
            <w:pPr>
              <w:jc w:val="center"/>
              <w:rPr>
                <w:rFonts w:ascii="Arial LatArm" w:hAnsi="Arial LatArm"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230</w:t>
            </w:r>
          </w:p>
        </w:tc>
        <w:tc>
          <w:tcPr>
            <w:tcW w:w="3173" w:type="dxa"/>
            <w:vAlign w:val="center"/>
          </w:tcPr>
          <w:p w14:paraId="6EEF4165" w14:textId="3D7274C6"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6BACA059" w14:textId="6AF69503"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5BABCF98" w14:textId="77777777" w:rsidTr="00086ED7">
        <w:trPr>
          <w:cantSplit/>
          <w:trHeight w:val="2229"/>
          <w:jc w:val="center"/>
        </w:trPr>
        <w:tc>
          <w:tcPr>
            <w:tcW w:w="1868" w:type="dxa"/>
            <w:vAlign w:val="center"/>
          </w:tcPr>
          <w:p w14:paraId="6EA75ED7" w14:textId="690FD3E9" w:rsidR="002C0269" w:rsidRDefault="002C0269" w:rsidP="002C0269">
            <w:pPr>
              <w:jc w:val="center"/>
              <w:rPr>
                <w:rFonts w:ascii="Sylfaen" w:hAnsi="Sylfaen"/>
                <w:sz w:val="22"/>
                <w:lang w:val="pt-BR"/>
              </w:rPr>
            </w:pPr>
            <w:r>
              <w:rPr>
                <w:rFonts w:ascii="Arial LatArm" w:hAnsi="Arial LatArm" w:cs="Arial"/>
              </w:rPr>
              <w:t>9</w:t>
            </w:r>
          </w:p>
        </w:tc>
        <w:tc>
          <w:tcPr>
            <w:tcW w:w="2245" w:type="dxa"/>
            <w:vAlign w:val="center"/>
          </w:tcPr>
          <w:p w14:paraId="25EE559E" w14:textId="697E68C9" w:rsidR="002C0269" w:rsidRDefault="002C0269" w:rsidP="002C0269">
            <w:pPr>
              <w:jc w:val="center"/>
              <w:rPr>
                <w:rFonts w:ascii="Arial Unicode" w:hAnsi="Arial Unicode" w:cs="Arial"/>
              </w:rPr>
            </w:pPr>
            <w:r>
              <w:rPr>
                <w:rFonts w:ascii="Arial Unicode" w:hAnsi="Arial Unicode" w:cs="Arial"/>
              </w:rPr>
              <w:t>44112730</w:t>
            </w:r>
          </w:p>
        </w:tc>
        <w:tc>
          <w:tcPr>
            <w:tcW w:w="2264" w:type="dxa"/>
            <w:vAlign w:val="center"/>
          </w:tcPr>
          <w:p w14:paraId="43575D73" w14:textId="6374C309" w:rsidR="002C0269" w:rsidRDefault="002C0269" w:rsidP="002C0269">
            <w:pPr>
              <w:jc w:val="center"/>
              <w:rPr>
                <w:rFonts w:ascii="Arial LatArm" w:hAnsi="Arial LatArm"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300</w:t>
            </w:r>
          </w:p>
        </w:tc>
        <w:tc>
          <w:tcPr>
            <w:tcW w:w="3173" w:type="dxa"/>
            <w:vAlign w:val="center"/>
          </w:tcPr>
          <w:p w14:paraId="09A8D075" w14:textId="10BF8011"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C51DD84" w14:textId="1DA0B5EA"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3C633558" w14:textId="77777777" w:rsidTr="00086ED7">
        <w:trPr>
          <w:cantSplit/>
          <w:trHeight w:val="2229"/>
          <w:jc w:val="center"/>
        </w:trPr>
        <w:tc>
          <w:tcPr>
            <w:tcW w:w="1868" w:type="dxa"/>
            <w:vAlign w:val="center"/>
          </w:tcPr>
          <w:p w14:paraId="2E24E0E6" w14:textId="1F4183B0" w:rsidR="002C0269" w:rsidRDefault="002C0269" w:rsidP="002C0269">
            <w:pPr>
              <w:jc w:val="center"/>
              <w:rPr>
                <w:rFonts w:ascii="Sylfaen" w:hAnsi="Sylfaen"/>
                <w:sz w:val="22"/>
                <w:lang w:val="pt-BR"/>
              </w:rPr>
            </w:pPr>
            <w:r>
              <w:rPr>
                <w:rFonts w:ascii="Arial LatArm" w:hAnsi="Arial LatArm" w:cs="Arial"/>
              </w:rPr>
              <w:t>10</w:t>
            </w:r>
          </w:p>
        </w:tc>
        <w:tc>
          <w:tcPr>
            <w:tcW w:w="2245" w:type="dxa"/>
            <w:vAlign w:val="center"/>
          </w:tcPr>
          <w:p w14:paraId="57D492F9" w14:textId="3186CF9F" w:rsidR="002C0269" w:rsidRDefault="002C0269" w:rsidP="002C0269">
            <w:pPr>
              <w:jc w:val="center"/>
              <w:rPr>
                <w:rFonts w:ascii="Arial Unicode" w:hAnsi="Arial Unicode" w:cs="Arial"/>
              </w:rPr>
            </w:pPr>
            <w:r>
              <w:rPr>
                <w:rFonts w:ascii="Arial Unicode" w:hAnsi="Arial Unicode" w:cs="Arial"/>
              </w:rPr>
              <w:t>44112730</w:t>
            </w:r>
          </w:p>
        </w:tc>
        <w:tc>
          <w:tcPr>
            <w:tcW w:w="2264" w:type="dxa"/>
            <w:vAlign w:val="center"/>
          </w:tcPr>
          <w:p w14:paraId="111735DF" w14:textId="116B25AF" w:rsidR="002C0269" w:rsidRDefault="002C0269" w:rsidP="002C0269">
            <w:pPr>
              <w:jc w:val="center"/>
              <w:rPr>
                <w:rFonts w:ascii="Arial LatArm" w:hAnsi="Arial LatArm" w:cs="Arial"/>
              </w:rPr>
            </w:pPr>
            <w:r>
              <w:rPr>
                <w:rFonts w:ascii="Arial" w:hAnsi="Arial" w:cs="Arial"/>
              </w:rPr>
              <w:t>Հղկող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125</w:t>
            </w:r>
          </w:p>
        </w:tc>
        <w:tc>
          <w:tcPr>
            <w:tcW w:w="3173" w:type="dxa"/>
            <w:vAlign w:val="center"/>
          </w:tcPr>
          <w:p w14:paraId="427A7691" w14:textId="396F8C27"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6F23683F" w14:textId="07608C36"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4328BD0A" w14:textId="77777777" w:rsidTr="00086ED7">
        <w:trPr>
          <w:cantSplit/>
          <w:trHeight w:val="2229"/>
          <w:jc w:val="center"/>
        </w:trPr>
        <w:tc>
          <w:tcPr>
            <w:tcW w:w="1868" w:type="dxa"/>
            <w:vAlign w:val="center"/>
          </w:tcPr>
          <w:p w14:paraId="02425E10" w14:textId="2F65BBF3" w:rsidR="002C0269" w:rsidRDefault="002C0269" w:rsidP="002C0269">
            <w:pPr>
              <w:jc w:val="center"/>
              <w:rPr>
                <w:rFonts w:ascii="Sylfaen" w:hAnsi="Sylfaen"/>
                <w:sz w:val="22"/>
                <w:lang w:val="pt-BR"/>
              </w:rPr>
            </w:pPr>
            <w:r>
              <w:rPr>
                <w:rFonts w:ascii="Arial LatArm" w:hAnsi="Arial LatArm" w:cs="Arial"/>
              </w:rPr>
              <w:lastRenderedPageBreak/>
              <w:t>11</w:t>
            </w:r>
          </w:p>
        </w:tc>
        <w:tc>
          <w:tcPr>
            <w:tcW w:w="2245" w:type="dxa"/>
            <w:vAlign w:val="center"/>
          </w:tcPr>
          <w:p w14:paraId="471F48BB" w14:textId="1BD7D01E" w:rsidR="002C0269" w:rsidRDefault="002C0269" w:rsidP="002C0269">
            <w:pPr>
              <w:jc w:val="center"/>
              <w:rPr>
                <w:rFonts w:ascii="Arial Unicode" w:hAnsi="Arial Unicode" w:cs="Arial"/>
              </w:rPr>
            </w:pPr>
            <w:r>
              <w:rPr>
                <w:rFonts w:ascii="Arial Unicode" w:hAnsi="Arial Unicode" w:cs="Arial"/>
              </w:rPr>
              <w:t>44112730</w:t>
            </w:r>
          </w:p>
        </w:tc>
        <w:tc>
          <w:tcPr>
            <w:tcW w:w="2264" w:type="dxa"/>
            <w:vAlign w:val="center"/>
          </w:tcPr>
          <w:p w14:paraId="1635FB44" w14:textId="56917640" w:rsidR="002C0269" w:rsidRDefault="002C0269" w:rsidP="002C0269">
            <w:pPr>
              <w:jc w:val="center"/>
              <w:rPr>
                <w:rFonts w:ascii="Arial LatArm" w:hAnsi="Arial LatArm" w:cs="Arial"/>
              </w:rPr>
            </w:pPr>
            <w:r>
              <w:rPr>
                <w:rFonts w:ascii="Arial" w:hAnsi="Arial" w:cs="Arial"/>
              </w:rPr>
              <w:t>Հղկող</w:t>
            </w:r>
            <w:r>
              <w:rPr>
                <w:rFonts w:ascii="Arial LatArm" w:hAnsi="Arial LatArm" w:cs="Arial"/>
              </w:rPr>
              <w:t xml:space="preserve"> </w:t>
            </w:r>
            <w:r>
              <w:rPr>
                <w:rFonts w:ascii="Arial LatArm" w:hAnsi="Arial LatArm" w:cs="Arial LatArm"/>
              </w:rPr>
              <w:t>ëÏ³í³é³Ï</w:t>
            </w:r>
            <w:r>
              <w:rPr>
                <w:rFonts w:ascii="Arial LatArm" w:hAnsi="Arial LatArm" w:cs="Arial"/>
              </w:rPr>
              <w:t xml:space="preserve"> </w:t>
            </w:r>
            <w:r>
              <w:rPr>
                <w:rFonts w:ascii="Arial LatArm" w:hAnsi="Arial LatArm" w:cs="Arial LatArm"/>
              </w:rPr>
              <w:t>ö</w:t>
            </w:r>
            <w:r>
              <w:rPr>
                <w:rFonts w:ascii="Arial LatArm" w:hAnsi="Arial LatArm" w:cs="Arial"/>
              </w:rPr>
              <w:t xml:space="preserve"> 230</w:t>
            </w:r>
          </w:p>
        </w:tc>
        <w:tc>
          <w:tcPr>
            <w:tcW w:w="3173" w:type="dxa"/>
            <w:vAlign w:val="center"/>
          </w:tcPr>
          <w:p w14:paraId="2FF51534" w14:textId="1DEFB781"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683B39E4" w14:textId="105F9912"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6475AAEC" w14:textId="77777777" w:rsidTr="00086ED7">
        <w:trPr>
          <w:cantSplit/>
          <w:trHeight w:val="2229"/>
          <w:jc w:val="center"/>
        </w:trPr>
        <w:tc>
          <w:tcPr>
            <w:tcW w:w="1868" w:type="dxa"/>
            <w:vAlign w:val="center"/>
          </w:tcPr>
          <w:p w14:paraId="22216F93" w14:textId="6CE817EA" w:rsidR="002C0269" w:rsidRDefault="002C0269" w:rsidP="002C0269">
            <w:pPr>
              <w:jc w:val="center"/>
              <w:rPr>
                <w:rFonts w:ascii="Sylfaen" w:hAnsi="Sylfaen"/>
                <w:sz w:val="22"/>
                <w:lang w:val="pt-BR"/>
              </w:rPr>
            </w:pPr>
            <w:r>
              <w:rPr>
                <w:rFonts w:ascii="Arial LatArm" w:hAnsi="Arial LatArm" w:cs="Arial"/>
              </w:rPr>
              <w:t>12</w:t>
            </w:r>
          </w:p>
        </w:tc>
        <w:tc>
          <w:tcPr>
            <w:tcW w:w="2245" w:type="dxa"/>
            <w:vAlign w:val="center"/>
          </w:tcPr>
          <w:p w14:paraId="77C22E8B" w14:textId="4157E212" w:rsidR="002C0269" w:rsidRDefault="002C0269" w:rsidP="002C0269">
            <w:pPr>
              <w:jc w:val="center"/>
              <w:rPr>
                <w:rFonts w:ascii="Arial Unicode" w:hAnsi="Arial Unicode" w:cs="Arial"/>
              </w:rPr>
            </w:pPr>
            <w:r>
              <w:rPr>
                <w:rFonts w:ascii="Arial Unicode" w:hAnsi="Arial Unicode" w:cs="Arial"/>
              </w:rPr>
              <w:t>44112730</w:t>
            </w:r>
          </w:p>
        </w:tc>
        <w:tc>
          <w:tcPr>
            <w:tcW w:w="2264" w:type="dxa"/>
            <w:vAlign w:val="center"/>
          </w:tcPr>
          <w:p w14:paraId="6F808A05" w14:textId="257260A0" w:rsidR="002C0269" w:rsidRDefault="002C0269" w:rsidP="002C0269">
            <w:pPr>
              <w:jc w:val="center"/>
              <w:rPr>
                <w:rFonts w:ascii="Arial LatArm" w:hAnsi="Arial LatArm" w:cs="Arial"/>
              </w:rPr>
            </w:pPr>
            <w:r>
              <w:rPr>
                <w:rFonts w:ascii="Arial" w:hAnsi="Arial" w:cs="Arial"/>
              </w:rPr>
              <w:t>Թերթիկավոր</w:t>
            </w:r>
            <w:r>
              <w:rPr>
                <w:rFonts w:ascii="Arial LatArm" w:hAnsi="Arial LatArm" w:cs="Arial"/>
              </w:rPr>
              <w:t xml:space="preserve"> </w:t>
            </w:r>
            <w:r>
              <w:rPr>
                <w:rFonts w:ascii="Arial" w:hAnsi="Arial" w:cs="Arial"/>
              </w:rPr>
              <w:t>հղկող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115,  N 80</w:t>
            </w:r>
          </w:p>
        </w:tc>
        <w:tc>
          <w:tcPr>
            <w:tcW w:w="3173" w:type="dxa"/>
            <w:vAlign w:val="center"/>
          </w:tcPr>
          <w:p w14:paraId="313BE804" w14:textId="3E800CC6"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6240A137" w14:textId="5176DB79"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72878E7D" w14:textId="77777777" w:rsidTr="00086ED7">
        <w:trPr>
          <w:cantSplit/>
          <w:trHeight w:val="2229"/>
          <w:jc w:val="center"/>
        </w:trPr>
        <w:tc>
          <w:tcPr>
            <w:tcW w:w="1868" w:type="dxa"/>
            <w:vAlign w:val="center"/>
          </w:tcPr>
          <w:p w14:paraId="73F5C17B" w14:textId="1EEA6685" w:rsidR="002C0269" w:rsidRDefault="002C0269" w:rsidP="002C0269">
            <w:pPr>
              <w:jc w:val="center"/>
              <w:rPr>
                <w:rFonts w:ascii="Sylfaen" w:hAnsi="Sylfaen"/>
                <w:sz w:val="22"/>
                <w:lang w:val="pt-BR"/>
              </w:rPr>
            </w:pPr>
            <w:r>
              <w:rPr>
                <w:rFonts w:ascii="Arial LatArm" w:hAnsi="Arial LatArm" w:cs="Arial"/>
              </w:rPr>
              <w:t>13</w:t>
            </w:r>
          </w:p>
        </w:tc>
        <w:tc>
          <w:tcPr>
            <w:tcW w:w="2245" w:type="dxa"/>
            <w:vAlign w:val="center"/>
          </w:tcPr>
          <w:p w14:paraId="360C8478" w14:textId="638897D7" w:rsidR="002C0269" w:rsidRDefault="002C0269" w:rsidP="002C0269">
            <w:pPr>
              <w:jc w:val="center"/>
              <w:rPr>
                <w:rFonts w:ascii="Arial Unicode" w:hAnsi="Arial Unicode" w:cs="Arial"/>
              </w:rPr>
            </w:pPr>
            <w:r>
              <w:rPr>
                <w:rFonts w:ascii="Arial Unicode" w:hAnsi="Arial Unicode" w:cs="Arial"/>
              </w:rPr>
              <w:t>44112730</w:t>
            </w:r>
          </w:p>
        </w:tc>
        <w:tc>
          <w:tcPr>
            <w:tcW w:w="2264" w:type="dxa"/>
            <w:vAlign w:val="center"/>
          </w:tcPr>
          <w:p w14:paraId="1942C1F1" w14:textId="2FF198C4" w:rsidR="002C0269" w:rsidRDefault="002C0269" w:rsidP="002C0269">
            <w:pPr>
              <w:jc w:val="center"/>
              <w:rPr>
                <w:rFonts w:ascii="Arial LatArm" w:hAnsi="Arial LatArm" w:cs="Arial"/>
              </w:rPr>
            </w:pPr>
            <w:r>
              <w:rPr>
                <w:rFonts w:ascii="Arial" w:hAnsi="Arial" w:cs="Arial"/>
              </w:rPr>
              <w:t>Մաքրող</w:t>
            </w:r>
            <w:r>
              <w:rPr>
                <w:rFonts w:ascii="Arial LatArm" w:hAnsi="Arial LatArm" w:cs="Arial"/>
              </w:rPr>
              <w:t xml:space="preserve"> </w:t>
            </w:r>
            <w:r>
              <w:rPr>
                <w:rFonts w:ascii="Arial" w:hAnsi="Arial" w:cs="Arial"/>
              </w:rPr>
              <w:t>բաժակ</w:t>
            </w:r>
            <w:r>
              <w:rPr>
                <w:rFonts w:ascii="Arial LatArm" w:hAnsi="Arial LatArm" w:cs="Arial"/>
              </w:rPr>
              <w:t xml:space="preserve"> </w:t>
            </w:r>
            <w:r>
              <w:rPr>
                <w:rFonts w:ascii="Arial" w:hAnsi="Arial" w:cs="Arial"/>
              </w:rPr>
              <w:t>խոզանակ</w:t>
            </w:r>
            <w:r>
              <w:rPr>
                <w:rFonts w:ascii="Arial LatArm" w:hAnsi="Arial LatArm" w:cs="Arial"/>
              </w:rPr>
              <w:t xml:space="preserve"> </w:t>
            </w:r>
            <w:r>
              <w:rPr>
                <w:rFonts w:ascii="Arial" w:hAnsi="Arial" w:cs="Arial"/>
              </w:rPr>
              <w:t>երկշերտ</w:t>
            </w:r>
            <w:r>
              <w:rPr>
                <w:rFonts w:ascii="Arial LatArm" w:hAnsi="Arial LatArm" w:cs="Arial"/>
              </w:rPr>
              <w:t xml:space="preserve"> </w:t>
            </w:r>
            <w:r>
              <w:rPr>
                <w:rFonts w:ascii="Arial" w:hAnsi="Arial" w:cs="Arial"/>
              </w:rPr>
              <w:t>երկաթե</w:t>
            </w:r>
            <w:r>
              <w:rPr>
                <w:rFonts w:ascii="Arial LatArm" w:hAnsi="Arial LatArm" w:cs="Arial"/>
              </w:rPr>
              <w:t xml:space="preserve"> </w:t>
            </w:r>
            <w:r>
              <w:rPr>
                <w:rFonts w:ascii="Arial" w:hAnsi="Arial" w:cs="Arial"/>
              </w:rPr>
              <w:t>մետաղալարով</w:t>
            </w:r>
          </w:p>
        </w:tc>
        <w:tc>
          <w:tcPr>
            <w:tcW w:w="3173" w:type="dxa"/>
            <w:vAlign w:val="center"/>
          </w:tcPr>
          <w:p w14:paraId="311705EE" w14:textId="57CE9F1A"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B4B4AF5" w14:textId="2CBA82BC"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704F962B" w14:textId="77777777" w:rsidTr="00086ED7">
        <w:trPr>
          <w:cantSplit/>
          <w:trHeight w:val="2229"/>
          <w:jc w:val="center"/>
        </w:trPr>
        <w:tc>
          <w:tcPr>
            <w:tcW w:w="1868" w:type="dxa"/>
            <w:vAlign w:val="center"/>
          </w:tcPr>
          <w:p w14:paraId="45B2C0AF" w14:textId="216BAF32" w:rsidR="002C0269" w:rsidRDefault="002C0269" w:rsidP="002C0269">
            <w:pPr>
              <w:jc w:val="center"/>
              <w:rPr>
                <w:rFonts w:ascii="Sylfaen" w:hAnsi="Sylfaen"/>
                <w:sz w:val="22"/>
                <w:lang w:val="pt-BR"/>
              </w:rPr>
            </w:pPr>
            <w:r>
              <w:rPr>
                <w:rFonts w:ascii="Arial LatArm" w:hAnsi="Arial LatArm" w:cs="Arial"/>
              </w:rPr>
              <w:t>14</w:t>
            </w:r>
          </w:p>
        </w:tc>
        <w:tc>
          <w:tcPr>
            <w:tcW w:w="2245" w:type="dxa"/>
            <w:vAlign w:val="center"/>
          </w:tcPr>
          <w:p w14:paraId="7596CB18" w14:textId="0A360201" w:rsidR="002C0269" w:rsidRDefault="002C0269" w:rsidP="002C0269">
            <w:pPr>
              <w:jc w:val="center"/>
              <w:rPr>
                <w:rFonts w:ascii="Arial Unicode" w:hAnsi="Arial Unicode" w:cs="Arial"/>
              </w:rPr>
            </w:pPr>
            <w:r>
              <w:rPr>
                <w:rFonts w:ascii="Arial Unicode" w:hAnsi="Arial Unicode" w:cs="Arial"/>
              </w:rPr>
              <w:t>44111200</w:t>
            </w:r>
          </w:p>
        </w:tc>
        <w:tc>
          <w:tcPr>
            <w:tcW w:w="2264" w:type="dxa"/>
            <w:vAlign w:val="center"/>
          </w:tcPr>
          <w:p w14:paraId="34FA4989" w14:textId="627E6B59" w:rsidR="002C0269" w:rsidRDefault="002C0269" w:rsidP="002C0269">
            <w:pPr>
              <w:jc w:val="center"/>
              <w:rPr>
                <w:rFonts w:ascii="Arial LatArm" w:hAnsi="Arial LatArm" w:cs="Arial"/>
              </w:rPr>
            </w:pPr>
            <w:r>
              <w:rPr>
                <w:rFonts w:ascii="Arial" w:hAnsi="Arial" w:cs="Arial"/>
              </w:rPr>
              <w:t>Ցեմենտ</w:t>
            </w:r>
            <w:r>
              <w:rPr>
                <w:rFonts w:ascii="Arial LatArm" w:hAnsi="Arial LatArm" w:cs="Arial"/>
              </w:rPr>
              <w:t xml:space="preserve"> 50</w:t>
            </w:r>
            <w:r>
              <w:rPr>
                <w:rFonts w:ascii="Arial" w:hAnsi="Arial" w:cs="Arial"/>
              </w:rPr>
              <w:t>կգ</w:t>
            </w:r>
            <w:r>
              <w:rPr>
                <w:rFonts w:ascii="Arial LatArm" w:hAnsi="Arial LatArm" w:cs="Arial"/>
              </w:rPr>
              <w:t xml:space="preserve">, </w:t>
            </w:r>
            <w:r>
              <w:rPr>
                <w:rFonts w:ascii="Arial" w:hAnsi="Arial" w:cs="Arial"/>
              </w:rPr>
              <w:t>պարկով</w:t>
            </w:r>
          </w:p>
        </w:tc>
        <w:tc>
          <w:tcPr>
            <w:tcW w:w="3173" w:type="dxa"/>
            <w:vAlign w:val="center"/>
          </w:tcPr>
          <w:p w14:paraId="00E3E351" w14:textId="0A363B6B"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1944609" w14:textId="5D923888"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5021AD38" w14:textId="77777777" w:rsidTr="00086ED7">
        <w:trPr>
          <w:cantSplit/>
          <w:trHeight w:val="2229"/>
          <w:jc w:val="center"/>
        </w:trPr>
        <w:tc>
          <w:tcPr>
            <w:tcW w:w="1868" w:type="dxa"/>
            <w:vAlign w:val="center"/>
          </w:tcPr>
          <w:p w14:paraId="621932E0" w14:textId="3B2CD174" w:rsidR="002C0269" w:rsidRDefault="002C0269" w:rsidP="002C0269">
            <w:pPr>
              <w:jc w:val="center"/>
              <w:rPr>
                <w:rFonts w:ascii="Sylfaen" w:hAnsi="Sylfaen"/>
                <w:sz w:val="22"/>
                <w:lang w:val="pt-BR"/>
              </w:rPr>
            </w:pPr>
            <w:r>
              <w:rPr>
                <w:rFonts w:ascii="Arial LatArm" w:hAnsi="Arial LatArm" w:cs="Arial"/>
              </w:rPr>
              <w:t>15</w:t>
            </w:r>
          </w:p>
        </w:tc>
        <w:tc>
          <w:tcPr>
            <w:tcW w:w="2245" w:type="dxa"/>
            <w:vAlign w:val="center"/>
          </w:tcPr>
          <w:p w14:paraId="7BC1B641" w14:textId="54F78D3F" w:rsidR="002C0269" w:rsidRDefault="002C0269" w:rsidP="002C0269">
            <w:pPr>
              <w:jc w:val="center"/>
              <w:rPr>
                <w:rFonts w:ascii="Arial Unicode" w:hAnsi="Arial Unicode" w:cs="Arial"/>
              </w:rPr>
            </w:pPr>
            <w:r>
              <w:rPr>
                <w:rFonts w:ascii="Arial Unicode" w:hAnsi="Arial Unicode" w:cs="Arial"/>
              </w:rPr>
              <w:t>14211100</w:t>
            </w:r>
          </w:p>
        </w:tc>
        <w:tc>
          <w:tcPr>
            <w:tcW w:w="2264" w:type="dxa"/>
            <w:vAlign w:val="center"/>
          </w:tcPr>
          <w:p w14:paraId="5179D79E" w14:textId="26E90E80" w:rsidR="002C0269" w:rsidRDefault="002C0269" w:rsidP="002C0269">
            <w:pPr>
              <w:jc w:val="center"/>
              <w:rPr>
                <w:rFonts w:ascii="Arial LatArm" w:hAnsi="Arial LatArm" w:cs="Arial"/>
              </w:rPr>
            </w:pPr>
            <w:r>
              <w:rPr>
                <w:rFonts w:ascii="Arial" w:hAnsi="Arial" w:cs="Arial"/>
              </w:rPr>
              <w:t>Կապույտ</w:t>
            </w:r>
            <w:r>
              <w:rPr>
                <w:rFonts w:ascii="Arial LatArm" w:hAnsi="Arial LatArm" w:cs="Arial"/>
              </w:rPr>
              <w:t xml:space="preserve"> </w:t>
            </w:r>
            <w:r>
              <w:rPr>
                <w:rFonts w:ascii="Arial" w:hAnsi="Arial" w:cs="Arial"/>
              </w:rPr>
              <w:t>ավազ</w:t>
            </w:r>
            <w:r>
              <w:rPr>
                <w:rFonts w:ascii="Arial LatArm" w:hAnsi="Arial LatArm" w:cs="Arial"/>
              </w:rPr>
              <w:t xml:space="preserve"> </w:t>
            </w:r>
          </w:p>
        </w:tc>
        <w:tc>
          <w:tcPr>
            <w:tcW w:w="3173" w:type="dxa"/>
            <w:vAlign w:val="center"/>
          </w:tcPr>
          <w:p w14:paraId="4A51B9EA" w14:textId="4D8FB03E"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C5626F7" w14:textId="1C691783"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57E74B0F" w14:textId="77777777" w:rsidTr="00086ED7">
        <w:trPr>
          <w:cantSplit/>
          <w:trHeight w:val="2229"/>
          <w:jc w:val="center"/>
        </w:trPr>
        <w:tc>
          <w:tcPr>
            <w:tcW w:w="1868" w:type="dxa"/>
            <w:vAlign w:val="center"/>
          </w:tcPr>
          <w:p w14:paraId="020899EB" w14:textId="416C2323" w:rsidR="002C0269" w:rsidRDefault="002C0269" w:rsidP="002C0269">
            <w:pPr>
              <w:jc w:val="center"/>
              <w:rPr>
                <w:rFonts w:ascii="Sylfaen" w:hAnsi="Sylfaen"/>
                <w:sz w:val="22"/>
                <w:lang w:val="pt-BR"/>
              </w:rPr>
            </w:pPr>
            <w:r>
              <w:rPr>
                <w:rFonts w:ascii="Arial LatArm" w:hAnsi="Arial LatArm" w:cs="Arial"/>
              </w:rPr>
              <w:t>16</w:t>
            </w:r>
          </w:p>
        </w:tc>
        <w:tc>
          <w:tcPr>
            <w:tcW w:w="2245" w:type="dxa"/>
            <w:vAlign w:val="center"/>
          </w:tcPr>
          <w:p w14:paraId="1F057642" w14:textId="37F27C29" w:rsidR="002C0269" w:rsidRDefault="002C0269" w:rsidP="002C0269">
            <w:pPr>
              <w:jc w:val="center"/>
              <w:rPr>
                <w:rFonts w:ascii="Arial Unicode" w:hAnsi="Arial Unicode" w:cs="Arial"/>
              </w:rPr>
            </w:pPr>
            <w:r>
              <w:rPr>
                <w:rFonts w:ascii="Arial Unicode" w:hAnsi="Arial Unicode" w:cs="Arial"/>
              </w:rPr>
              <w:t>19642100</w:t>
            </w:r>
          </w:p>
        </w:tc>
        <w:tc>
          <w:tcPr>
            <w:tcW w:w="2264" w:type="dxa"/>
            <w:vAlign w:val="center"/>
          </w:tcPr>
          <w:p w14:paraId="2F968A10" w14:textId="55DDFDD2" w:rsidR="002C0269" w:rsidRDefault="002C0269" w:rsidP="002C0269">
            <w:pPr>
              <w:jc w:val="center"/>
              <w:rPr>
                <w:rFonts w:ascii="Arial LatArm" w:hAnsi="Arial LatArm" w:cs="Arial"/>
              </w:rPr>
            </w:pPr>
            <w:r>
              <w:rPr>
                <w:rFonts w:ascii="Arial" w:hAnsi="Arial" w:cs="Arial"/>
              </w:rPr>
              <w:t>Պոլիէթիլենային</w:t>
            </w:r>
            <w:r>
              <w:rPr>
                <w:rFonts w:ascii="Arial LatArm" w:hAnsi="Arial LatArm" w:cs="Arial"/>
              </w:rPr>
              <w:t xml:space="preserve"> </w:t>
            </w:r>
            <w:r>
              <w:rPr>
                <w:rFonts w:ascii="Arial" w:hAnsi="Arial" w:cs="Arial"/>
              </w:rPr>
              <w:t>պարկ</w:t>
            </w:r>
            <w:r>
              <w:rPr>
                <w:rFonts w:ascii="Arial LatArm" w:hAnsi="Arial LatArm" w:cs="Arial"/>
              </w:rPr>
              <w:t xml:space="preserve">, 25 </w:t>
            </w:r>
            <w:r>
              <w:rPr>
                <w:rFonts w:ascii="Arial" w:hAnsi="Arial" w:cs="Arial"/>
              </w:rPr>
              <w:t>կգ</w:t>
            </w:r>
          </w:p>
        </w:tc>
        <w:tc>
          <w:tcPr>
            <w:tcW w:w="3173" w:type="dxa"/>
            <w:vAlign w:val="center"/>
          </w:tcPr>
          <w:p w14:paraId="3D3B4840" w14:textId="06B7C007"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64FA12F" w14:textId="524E924D"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53CBC23C" w14:textId="77777777" w:rsidTr="00086ED7">
        <w:trPr>
          <w:cantSplit/>
          <w:trHeight w:val="2229"/>
          <w:jc w:val="center"/>
        </w:trPr>
        <w:tc>
          <w:tcPr>
            <w:tcW w:w="1868" w:type="dxa"/>
            <w:vAlign w:val="center"/>
          </w:tcPr>
          <w:p w14:paraId="17E93B33" w14:textId="6C8CC0F1" w:rsidR="002C0269" w:rsidRDefault="002C0269" w:rsidP="002C0269">
            <w:pPr>
              <w:jc w:val="center"/>
              <w:rPr>
                <w:rFonts w:ascii="Sylfaen" w:hAnsi="Sylfaen"/>
                <w:sz w:val="22"/>
                <w:lang w:val="pt-BR"/>
              </w:rPr>
            </w:pPr>
            <w:r>
              <w:rPr>
                <w:rFonts w:ascii="Arial LatArm" w:hAnsi="Arial LatArm" w:cs="Arial"/>
              </w:rPr>
              <w:lastRenderedPageBreak/>
              <w:t>17</w:t>
            </w:r>
          </w:p>
        </w:tc>
        <w:tc>
          <w:tcPr>
            <w:tcW w:w="2245" w:type="dxa"/>
            <w:vAlign w:val="center"/>
          </w:tcPr>
          <w:p w14:paraId="6990D0AB" w14:textId="6C91F54D" w:rsidR="002C0269" w:rsidRDefault="002C0269" w:rsidP="002C0269">
            <w:pPr>
              <w:jc w:val="center"/>
              <w:rPr>
                <w:rFonts w:ascii="Arial Unicode" w:hAnsi="Arial Unicode" w:cs="Arial"/>
              </w:rPr>
            </w:pPr>
            <w:r>
              <w:rPr>
                <w:rFonts w:ascii="Arial Unicode" w:hAnsi="Arial Unicode" w:cs="Arial"/>
              </w:rPr>
              <w:t>18141100</w:t>
            </w:r>
          </w:p>
        </w:tc>
        <w:tc>
          <w:tcPr>
            <w:tcW w:w="2264" w:type="dxa"/>
            <w:vAlign w:val="center"/>
          </w:tcPr>
          <w:p w14:paraId="73A2295A" w14:textId="405F3968" w:rsidR="002C0269" w:rsidRDefault="002C0269" w:rsidP="002C0269">
            <w:pPr>
              <w:jc w:val="center"/>
              <w:rPr>
                <w:rFonts w:ascii="Arial LatArm" w:hAnsi="Arial LatArm" w:cs="Arial"/>
              </w:rPr>
            </w:pPr>
            <w:r>
              <w:rPr>
                <w:rFonts w:ascii="Arial LatArm" w:hAnsi="Arial LatArm" w:cs="Arial"/>
              </w:rPr>
              <w:t xml:space="preserve">  </w:t>
            </w:r>
            <w:r>
              <w:rPr>
                <w:rFonts w:ascii="Arial" w:hAnsi="Arial" w:cs="Arial"/>
              </w:rPr>
              <w:t>Բանվորական</w:t>
            </w:r>
            <w:r>
              <w:rPr>
                <w:rFonts w:ascii="Arial LatArm" w:hAnsi="Arial LatArm" w:cs="Arial"/>
              </w:rPr>
              <w:t xml:space="preserve"> </w:t>
            </w:r>
            <w:r>
              <w:rPr>
                <w:rFonts w:ascii="Arial" w:hAnsi="Arial" w:cs="Arial"/>
              </w:rPr>
              <w:t>ձեռնոց</w:t>
            </w:r>
          </w:p>
        </w:tc>
        <w:tc>
          <w:tcPr>
            <w:tcW w:w="3173" w:type="dxa"/>
            <w:vAlign w:val="center"/>
          </w:tcPr>
          <w:p w14:paraId="2F195DDA" w14:textId="2B4F71EF"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7B324D48" w14:textId="21D2AF20"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0A9A53AC" w14:textId="77777777" w:rsidTr="00086ED7">
        <w:trPr>
          <w:cantSplit/>
          <w:trHeight w:val="2229"/>
          <w:jc w:val="center"/>
        </w:trPr>
        <w:tc>
          <w:tcPr>
            <w:tcW w:w="1868" w:type="dxa"/>
            <w:vAlign w:val="center"/>
          </w:tcPr>
          <w:p w14:paraId="659AC0C4" w14:textId="6ED2C579" w:rsidR="002C0269" w:rsidRDefault="002C0269" w:rsidP="002C0269">
            <w:pPr>
              <w:jc w:val="center"/>
              <w:rPr>
                <w:rFonts w:ascii="Sylfaen" w:hAnsi="Sylfaen"/>
                <w:sz w:val="22"/>
                <w:lang w:val="pt-BR"/>
              </w:rPr>
            </w:pPr>
            <w:r>
              <w:rPr>
                <w:rFonts w:ascii="Arial LatArm" w:hAnsi="Arial LatArm" w:cs="Arial"/>
              </w:rPr>
              <w:t>18</w:t>
            </w:r>
          </w:p>
        </w:tc>
        <w:tc>
          <w:tcPr>
            <w:tcW w:w="2245" w:type="dxa"/>
            <w:vAlign w:val="center"/>
          </w:tcPr>
          <w:p w14:paraId="7CE205DA" w14:textId="367C84F5" w:rsidR="002C0269" w:rsidRDefault="002C0269" w:rsidP="002C0269">
            <w:pPr>
              <w:jc w:val="center"/>
              <w:rPr>
                <w:rFonts w:ascii="Arial Unicode" w:hAnsi="Arial Unicode" w:cs="Arial"/>
              </w:rPr>
            </w:pPr>
            <w:r>
              <w:rPr>
                <w:rFonts w:ascii="Arial Unicode" w:hAnsi="Arial Unicode" w:cs="Arial"/>
              </w:rPr>
              <w:t>31651400</w:t>
            </w:r>
          </w:p>
        </w:tc>
        <w:tc>
          <w:tcPr>
            <w:tcW w:w="2264" w:type="dxa"/>
            <w:vAlign w:val="center"/>
          </w:tcPr>
          <w:p w14:paraId="0607768F" w14:textId="202A15A3" w:rsidR="002C0269" w:rsidRDefault="002C0269" w:rsidP="002C0269">
            <w:pPr>
              <w:jc w:val="center"/>
              <w:rPr>
                <w:rFonts w:ascii="Arial LatArm" w:hAnsi="Arial LatArm" w:cs="Arial"/>
              </w:rPr>
            </w:pPr>
            <w:r>
              <w:rPr>
                <w:rFonts w:ascii="Arial LatArm" w:hAnsi="Arial LatArm" w:cs="Arial"/>
              </w:rPr>
              <w:t xml:space="preserve">  </w:t>
            </w:r>
            <w:r>
              <w:rPr>
                <w:rFonts w:ascii="Arial" w:hAnsi="Arial" w:cs="Arial"/>
              </w:rPr>
              <w:t>Մեկուսիչ</w:t>
            </w:r>
            <w:r>
              <w:rPr>
                <w:rFonts w:ascii="Arial LatArm" w:hAnsi="Arial LatArm" w:cs="Arial"/>
              </w:rPr>
              <w:t xml:space="preserve"> </w:t>
            </w:r>
            <w:r>
              <w:rPr>
                <w:rFonts w:ascii="Arial" w:hAnsi="Arial" w:cs="Arial"/>
              </w:rPr>
              <w:t>ժապավեն</w:t>
            </w:r>
            <w:r>
              <w:rPr>
                <w:rFonts w:ascii="Arial LatArm" w:hAnsi="Arial LatArm" w:cs="Arial"/>
              </w:rPr>
              <w:t xml:space="preserve">           </w:t>
            </w:r>
          </w:p>
        </w:tc>
        <w:tc>
          <w:tcPr>
            <w:tcW w:w="3173" w:type="dxa"/>
            <w:vAlign w:val="center"/>
          </w:tcPr>
          <w:p w14:paraId="675BF0E3" w14:textId="2A95152D"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D35235C" w14:textId="345A1BD1"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5D6FCF8C" w14:textId="77777777" w:rsidTr="00086ED7">
        <w:trPr>
          <w:cantSplit/>
          <w:trHeight w:val="2229"/>
          <w:jc w:val="center"/>
        </w:trPr>
        <w:tc>
          <w:tcPr>
            <w:tcW w:w="1868" w:type="dxa"/>
            <w:vAlign w:val="center"/>
          </w:tcPr>
          <w:p w14:paraId="210DFFD3" w14:textId="26EEB0C3" w:rsidR="002C0269" w:rsidRDefault="002C0269" w:rsidP="002C0269">
            <w:pPr>
              <w:jc w:val="center"/>
              <w:rPr>
                <w:rFonts w:ascii="Sylfaen" w:hAnsi="Sylfaen"/>
                <w:sz w:val="22"/>
                <w:lang w:val="pt-BR"/>
              </w:rPr>
            </w:pPr>
            <w:r>
              <w:rPr>
                <w:rFonts w:ascii="Arial LatArm" w:hAnsi="Arial LatArm" w:cs="Arial"/>
              </w:rPr>
              <w:t>19</w:t>
            </w:r>
          </w:p>
        </w:tc>
        <w:tc>
          <w:tcPr>
            <w:tcW w:w="2245" w:type="dxa"/>
            <w:vAlign w:val="center"/>
          </w:tcPr>
          <w:p w14:paraId="311C125A" w14:textId="620579C0" w:rsidR="002C0269" w:rsidRDefault="002C0269" w:rsidP="002C0269">
            <w:pPr>
              <w:jc w:val="center"/>
              <w:rPr>
                <w:rFonts w:ascii="Arial Unicode" w:hAnsi="Arial Unicode" w:cs="Arial"/>
              </w:rPr>
            </w:pPr>
            <w:r>
              <w:rPr>
                <w:rFonts w:ascii="Arial Unicode" w:hAnsi="Arial Unicode" w:cs="Arial"/>
                <w:sz w:val="22"/>
                <w:szCs w:val="22"/>
              </w:rPr>
              <w:t>44191700</w:t>
            </w:r>
          </w:p>
        </w:tc>
        <w:tc>
          <w:tcPr>
            <w:tcW w:w="2264" w:type="dxa"/>
            <w:vAlign w:val="center"/>
          </w:tcPr>
          <w:p w14:paraId="1CF8D23A" w14:textId="098CD34D" w:rsidR="002C0269" w:rsidRDefault="002C0269" w:rsidP="002C0269">
            <w:pPr>
              <w:jc w:val="center"/>
              <w:rPr>
                <w:rFonts w:ascii="Arial LatArm" w:hAnsi="Arial LatArm" w:cs="Arial"/>
              </w:rPr>
            </w:pPr>
            <w:r>
              <w:rPr>
                <w:rFonts w:ascii="Arial" w:hAnsi="Arial" w:cs="Arial"/>
              </w:rPr>
              <w:t>Սիլիկոն</w:t>
            </w:r>
            <w:r>
              <w:rPr>
                <w:rFonts w:ascii="Arial LatArm" w:hAnsi="Arial LatArm" w:cs="Arial"/>
              </w:rPr>
              <w:t xml:space="preserve">  280</w:t>
            </w:r>
            <w:r>
              <w:rPr>
                <w:rFonts w:ascii="Arial" w:hAnsi="Arial" w:cs="Arial"/>
              </w:rPr>
              <w:t>մլ</w:t>
            </w:r>
          </w:p>
        </w:tc>
        <w:tc>
          <w:tcPr>
            <w:tcW w:w="3173" w:type="dxa"/>
            <w:vAlign w:val="center"/>
          </w:tcPr>
          <w:p w14:paraId="10A5B225" w14:textId="7FE9EACD"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FAFFC53" w14:textId="4BE1BE6C"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14E612BE" w14:textId="77777777" w:rsidTr="00086ED7">
        <w:trPr>
          <w:cantSplit/>
          <w:trHeight w:val="2229"/>
          <w:jc w:val="center"/>
        </w:trPr>
        <w:tc>
          <w:tcPr>
            <w:tcW w:w="1868" w:type="dxa"/>
            <w:vAlign w:val="center"/>
          </w:tcPr>
          <w:p w14:paraId="3D88C2A3" w14:textId="2E0001C8" w:rsidR="002C0269" w:rsidRDefault="002C0269" w:rsidP="002C0269">
            <w:pPr>
              <w:jc w:val="center"/>
              <w:rPr>
                <w:rFonts w:ascii="Sylfaen" w:hAnsi="Sylfaen"/>
                <w:sz w:val="22"/>
                <w:lang w:val="pt-BR"/>
              </w:rPr>
            </w:pPr>
            <w:r>
              <w:rPr>
                <w:rFonts w:ascii="Arial LatArm" w:hAnsi="Arial LatArm" w:cs="Arial"/>
              </w:rPr>
              <w:t>20</w:t>
            </w:r>
          </w:p>
        </w:tc>
        <w:tc>
          <w:tcPr>
            <w:tcW w:w="2245" w:type="dxa"/>
            <w:vAlign w:val="center"/>
          </w:tcPr>
          <w:p w14:paraId="429FB7D6" w14:textId="071CB749" w:rsidR="002C0269" w:rsidRDefault="002C0269" w:rsidP="002C0269">
            <w:pPr>
              <w:jc w:val="center"/>
              <w:rPr>
                <w:rFonts w:ascii="Arial Unicode" w:hAnsi="Arial Unicode" w:cs="Arial"/>
              </w:rPr>
            </w:pPr>
            <w:r>
              <w:rPr>
                <w:rFonts w:ascii="Arial Unicode" w:hAnsi="Arial Unicode" w:cs="Arial"/>
              </w:rPr>
              <w:t>44111447</w:t>
            </w:r>
          </w:p>
        </w:tc>
        <w:tc>
          <w:tcPr>
            <w:tcW w:w="2264" w:type="dxa"/>
            <w:vAlign w:val="center"/>
          </w:tcPr>
          <w:p w14:paraId="045C77AB" w14:textId="7A92F694" w:rsidR="002C0269" w:rsidRDefault="002C0269" w:rsidP="002C0269">
            <w:pPr>
              <w:jc w:val="center"/>
              <w:rPr>
                <w:rFonts w:ascii="Arial LatArm" w:hAnsi="Arial LatArm" w:cs="Arial"/>
              </w:rPr>
            </w:pPr>
            <w:r>
              <w:rPr>
                <w:rFonts w:ascii="Arial LatArm" w:hAnsi="Arial LatArm" w:cs="Arial"/>
              </w:rPr>
              <w:t xml:space="preserve"> </w:t>
            </w:r>
            <w:r>
              <w:rPr>
                <w:rFonts w:ascii="Arial" w:hAnsi="Arial" w:cs="Arial"/>
              </w:rPr>
              <w:t>Մեկուսիչ</w:t>
            </w:r>
            <w:r>
              <w:rPr>
                <w:rFonts w:ascii="Arial LatArm" w:hAnsi="Arial LatArm" w:cs="Arial"/>
              </w:rPr>
              <w:t xml:space="preserve">    </w:t>
            </w:r>
            <w:r>
              <w:rPr>
                <w:rFonts w:ascii="Arial" w:hAnsi="Arial" w:cs="Arial"/>
              </w:rPr>
              <w:t>ՏՖ</w:t>
            </w:r>
            <w:r>
              <w:rPr>
                <w:rFonts w:ascii="Arial LatArm" w:hAnsi="Arial LatArm" w:cs="Arial"/>
              </w:rPr>
              <w:t xml:space="preserve"> 20-01                </w:t>
            </w:r>
          </w:p>
        </w:tc>
        <w:tc>
          <w:tcPr>
            <w:tcW w:w="3173" w:type="dxa"/>
            <w:vAlign w:val="center"/>
          </w:tcPr>
          <w:p w14:paraId="6A679650" w14:textId="2E530A21"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2FE67EF" w14:textId="42B8661C"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604DD698" w14:textId="77777777" w:rsidTr="00086ED7">
        <w:trPr>
          <w:cantSplit/>
          <w:trHeight w:val="2229"/>
          <w:jc w:val="center"/>
        </w:trPr>
        <w:tc>
          <w:tcPr>
            <w:tcW w:w="1868" w:type="dxa"/>
            <w:vAlign w:val="center"/>
          </w:tcPr>
          <w:p w14:paraId="41EF26B0" w14:textId="5151206F" w:rsidR="002C0269" w:rsidRDefault="002C0269" w:rsidP="002C0269">
            <w:pPr>
              <w:jc w:val="center"/>
              <w:rPr>
                <w:rFonts w:ascii="Sylfaen" w:hAnsi="Sylfaen"/>
                <w:sz w:val="22"/>
                <w:lang w:val="pt-BR"/>
              </w:rPr>
            </w:pPr>
            <w:r>
              <w:rPr>
                <w:rFonts w:ascii="Arial LatArm" w:hAnsi="Arial LatArm" w:cs="Arial"/>
              </w:rPr>
              <w:t>21</w:t>
            </w:r>
          </w:p>
        </w:tc>
        <w:tc>
          <w:tcPr>
            <w:tcW w:w="2245" w:type="dxa"/>
            <w:vAlign w:val="center"/>
          </w:tcPr>
          <w:p w14:paraId="0EAC1378" w14:textId="73B01AA6" w:rsidR="002C0269" w:rsidRDefault="002C0269" w:rsidP="002C0269">
            <w:pPr>
              <w:jc w:val="center"/>
              <w:rPr>
                <w:rFonts w:ascii="Arial Unicode" w:hAnsi="Arial Unicode" w:cs="Arial"/>
              </w:rPr>
            </w:pPr>
            <w:r>
              <w:rPr>
                <w:rFonts w:ascii="Arial Unicode" w:hAnsi="Arial Unicode" w:cs="Arial"/>
              </w:rPr>
              <w:t>44111447</w:t>
            </w:r>
          </w:p>
        </w:tc>
        <w:tc>
          <w:tcPr>
            <w:tcW w:w="2264" w:type="dxa"/>
            <w:vAlign w:val="center"/>
          </w:tcPr>
          <w:p w14:paraId="7A739AC9" w14:textId="730A8226" w:rsidR="002C0269" w:rsidRDefault="002C0269" w:rsidP="002C0269">
            <w:pPr>
              <w:jc w:val="center"/>
              <w:rPr>
                <w:rFonts w:ascii="Arial LatArm" w:hAnsi="Arial LatArm" w:cs="Arial"/>
              </w:rPr>
            </w:pPr>
            <w:r>
              <w:rPr>
                <w:rFonts w:ascii="Arial" w:hAnsi="Arial" w:cs="Arial"/>
              </w:rPr>
              <w:t>Ընկույզային</w:t>
            </w:r>
            <w:r>
              <w:rPr>
                <w:rFonts w:ascii="Arial LatArm" w:hAnsi="Arial LatArm" w:cs="Arial"/>
              </w:rPr>
              <w:t xml:space="preserve"> </w:t>
            </w:r>
            <w:r>
              <w:rPr>
                <w:rFonts w:ascii="Arial" w:hAnsi="Arial" w:cs="Arial"/>
              </w:rPr>
              <w:t>մեկուսիչ</w:t>
            </w:r>
            <w:r>
              <w:rPr>
                <w:rFonts w:ascii="Arial LatArm" w:hAnsi="Arial LatArm" w:cs="Arial"/>
              </w:rPr>
              <w:t xml:space="preserve"> </w:t>
            </w:r>
            <w:r>
              <w:rPr>
                <w:rFonts w:ascii="Arial" w:hAnsi="Arial" w:cs="Arial"/>
              </w:rPr>
              <w:t>ԻՏ</w:t>
            </w:r>
            <w:r>
              <w:rPr>
                <w:rFonts w:ascii="Arial LatArm" w:hAnsi="Arial LatArm" w:cs="Arial"/>
              </w:rPr>
              <w:t xml:space="preserve"> 30</w:t>
            </w:r>
          </w:p>
        </w:tc>
        <w:tc>
          <w:tcPr>
            <w:tcW w:w="3173" w:type="dxa"/>
            <w:vAlign w:val="center"/>
          </w:tcPr>
          <w:p w14:paraId="40061A10" w14:textId="37321D02"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522BA31" w14:textId="188FB197"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73015CB6" w14:textId="77777777" w:rsidTr="00086ED7">
        <w:trPr>
          <w:cantSplit/>
          <w:trHeight w:val="2229"/>
          <w:jc w:val="center"/>
        </w:trPr>
        <w:tc>
          <w:tcPr>
            <w:tcW w:w="1868" w:type="dxa"/>
            <w:vAlign w:val="center"/>
          </w:tcPr>
          <w:p w14:paraId="6BA6B337" w14:textId="305626CE" w:rsidR="002C0269" w:rsidRDefault="002C0269" w:rsidP="002C0269">
            <w:pPr>
              <w:jc w:val="center"/>
              <w:rPr>
                <w:rFonts w:ascii="Sylfaen" w:hAnsi="Sylfaen"/>
                <w:sz w:val="22"/>
                <w:lang w:val="pt-BR"/>
              </w:rPr>
            </w:pPr>
            <w:r>
              <w:rPr>
                <w:rFonts w:ascii="Arial LatArm" w:hAnsi="Arial LatArm" w:cs="Arial"/>
              </w:rPr>
              <w:t>22</w:t>
            </w:r>
          </w:p>
        </w:tc>
        <w:tc>
          <w:tcPr>
            <w:tcW w:w="2245" w:type="dxa"/>
            <w:vAlign w:val="center"/>
          </w:tcPr>
          <w:p w14:paraId="7536416F" w14:textId="45FB35CF" w:rsidR="002C0269" w:rsidRDefault="002C0269" w:rsidP="002C0269">
            <w:pPr>
              <w:jc w:val="center"/>
              <w:rPr>
                <w:rFonts w:ascii="Arial Unicode" w:hAnsi="Arial Unicode" w:cs="Arial"/>
              </w:rPr>
            </w:pPr>
            <w:r>
              <w:rPr>
                <w:rFonts w:ascii="Arial Unicode" w:hAnsi="Arial Unicode" w:cs="Arial"/>
                <w:sz w:val="22"/>
                <w:szCs w:val="22"/>
              </w:rPr>
              <w:t>44111439</w:t>
            </w:r>
          </w:p>
        </w:tc>
        <w:tc>
          <w:tcPr>
            <w:tcW w:w="2264" w:type="dxa"/>
            <w:vAlign w:val="center"/>
          </w:tcPr>
          <w:p w14:paraId="3D79344A" w14:textId="752FEBB4" w:rsidR="002C0269" w:rsidRDefault="002C0269" w:rsidP="002C0269">
            <w:pPr>
              <w:jc w:val="center"/>
              <w:rPr>
                <w:rFonts w:ascii="Arial LatArm" w:hAnsi="Arial LatArm" w:cs="Arial"/>
              </w:rPr>
            </w:pPr>
            <w:r>
              <w:rPr>
                <w:rFonts w:ascii="Arial" w:hAnsi="Arial" w:cs="Arial"/>
              </w:rPr>
              <w:t>Ներկ</w:t>
            </w:r>
            <w:r>
              <w:rPr>
                <w:rFonts w:ascii="Arial LatArm" w:hAnsi="Arial LatArm" w:cs="Arial"/>
              </w:rPr>
              <w:t xml:space="preserve"> </w:t>
            </w:r>
            <w:r>
              <w:rPr>
                <w:rFonts w:ascii="Arial" w:hAnsi="Arial" w:cs="Arial"/>
              </w:rPr>
              <w:t>փչովի</w:t>
            </w:r>
          </w:p>
        </w:tc>
        <w:tc>
          <w:tcPr>
            <w:tcW w:w="3173" w:type="dxa"/>
            <w:vAlign w:val="center"/>
          </w:tcPr>
          <w:p w14:paraId="6DD7C330" w14:textId="5B9CBBDB"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0967ED25" w14:textId="26DF9DC5"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11647B5B" w14:textId="77777777" w:rsidTr="00086ED7">
        <w:trPr>
          <w:cantSplit/>
          <w:trHeight w:val="2229"/>
          <w:jc w:val="center"/>
        </w:trPr>
        <w:tc>
          <w:tcPr>
            <w:tcW w:w="1868" w:type="dxa"/>
            <w:vAlign w:val="center"/>
          </w:tcPr>
          <w:p w14:paraId="2BD89C4C" w14:textId="741B7690" w:rsidR="002C0269" w:rsidRDefault="002C0269" w:rsidP="002C0269">
            <w:pPr>
              <w:jc w:val="center"/>
              <w:rPr>
                <w:rFonts w:ascii="Sylfaen" w:hAnsi="Sylfaen"/>
                <w:sz w:val="22"/>
                <w:lang w:val="pt-BR"/>
              </w:rPr>
            </w:pPr>
            <w:r>
              <w:rPr>
                <w:rFonts w:ascii="Arial LatArm" w:hAnsi="Arial LatArm" w:cs="Arial"/>
              </w:rPr>
              <w:lastRenderedPageBreak/>
              <w:t>23</w:t>
            </w:r>
          </w:p>
        </w:tc>
        <w:tc>
          <w:tcPr>
            <w:tcW w:w="2245" w:type="dxa"/>
            <w:vAlign w:val="center"/>
          </w:tcPr>
          <w:p w14:paraId="2FF0DFDC" w14:textId="514C286E" w:rsidR="002C0269" w:rsidRDefault="002C0269" w:rsidP="002C0269">
            <w:pPr>
              <w:jc w:val="center"/>
              <w:rPr>
                <w:rFonts w:ascii="Arial Unicode" w:hAnsi="Arial Unicode" w:cs="Arial"/>
              </w:rPr>
            </w:pPr>
            <w:r>
              <w:rPr>
                <w:rFonts w:ascii="Arial Unicode" w:hAnsi="Arial Unicode" w:cs="Arial"/>
              </w:rPr>
              <w:t>44111430</w:t>
            </w:r>
          </w:p>
        </w:tc>
        <w:tc>
          <w:tcPr>
            <w:tcW w:w="2264" w:type="dxa"/>
            <w:vAlign w:val="center"/>
          </w:tcPr>
          <w:p w14:paraId="46C8C301" w14:textId="4A725AFE" w:rsidR="002C0269" w:rsidRDefault="002C0269" w:rsidP="002C0269">
            <w:pPr>
              <w:jc w:val="center"/>
              <w:rPr>
                <w:rFonts w:ascii="Arial LatArm" w:hAnsi="Arial LatArm" w:cs="Arial"/>
              </w:rPr>
            </w:pPr>
            <w:r>
              <w:rPr>
                <w:rFonts w:ascii="Arial" w:hAnsi="Arial" w:cs="Arial"/>
              </w:rPr>
              <w:t>Ներկ</w:t>
            </w:r>
            <w:r>
              <w:rPr>
                <w:rFonts w:ascii="Arial LatArm" w:hAnsi="Arial LatArm" w:cs="Arial"/>
              </w:rPr>
              <w:t xml:space="preserve">  </w:t>
            </w:r>
            <w:r>
              <w:rPr>
                <w:rFonts w:ascii="Arial" w:hAnsi="Arial" w:cs="Arial"/>
              </w:rPr>
              <w:t>նիտրո</w:t>
            </w:r>
            <w:r>
              <w:rPr>
                <w:rFonts w:ascii="Arial LatArm" w:hAnsi="Arial LatArm" w:cs="Arial"/>
              </w:rPr>
              <w:t xml:space="preserve">                     </w:t>
            </w:r>
          </w:p>
        </w:tc>
        <w:tc>
          <w:tcPr>
            <w:tcW w:w="3173" w:type="dxa"/>
            <w:vAlign w:val="center"/>
          </w:tcPr>
          <w:p w14:paraId="1EEDCD2A" w14:textId="6BB466E8"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3E488E5" w14:textId="02DCB20B"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13B1BBEF" w14:textId="77777777" w:rsidTr="00086ED7">
        <w:trPr>
          <w:cantSplit/>
          <w:trHeight w:val="2229"/>
          <w:jc w:val="center"/>
        </w:trPr>
        <w:tc>
          <w:tcPr>
            <w:tcW w:w="1868" w:type="dxa"/>
            <w:vAlign w:val="center"/>
          </w:tcPr>
          <w:p w14:paraId="6F90C633" w14:textId="5CA06853" w:rsidR="002C0269" w:rsidRDefault="002C0269" w:rsidP="002C0269">
            <w:pPr>
              <w:jc w:val="center"/>
              <w:rPr>
                <w:rFonts w:ascii="Sylfaen" w:hAnsi="Sylfaen"/>
                <w:sz w:val="22"/>
                <w:lang w:val="pt-BR"/>
              </w:rPr>
            </w:pPr>
            <w:r>
              <w:rPr>
                <w:rFonts w:ascii="Arial LatArm" w:hAnsi="Arial LatArm" w:cs="Arial"/>
              </w:rPr>
              <w:t>24</w:t>
            </w:r>
          </w:p>
        </w:tc>
        <w:tc>
          <w:tcPr>
            <w:tcW w:w="2245" w:type="dxa"/>
            <w:vAlign w:val="center"/>
          </w:tcPr>
          <w:p w14:paraId="20107B35" w14:textId="71B7E2D1" w:rsidR="002C0269" w:rsidRDefault="002C0269" w:rsidP="002C0269">
            <w:pPr>
              <w:jc w:val="center"/>
              <w:rPr>
                <w:rFonts w:ascii="Arial Unicode" w:hAnsi="Arial Unicode" w:cs="Arial"/>
              </w:rPr>
            </w:pPr>
            <w:r>
              <w:rPr>
                <w:rFonts w:ascii="Arial Unicode" w:hAnsi="Arial Unicode" w:cs="Arial"/>
              </w:rPr>
              <w:t>44831500</w:t>
            </w:r>
          </w:p>
        </w:tc>
        <w:tc>
          <w:tcPr>
            <w:tcW w:w="2264" w:type="dxa"/>
            <w:vAlign w:val="center"/>
          </w:tcPr>
          <w:p w14:paraId="335355D4" w14:textId="20198CD4" w:rsidR="002C0269" w:rsidRDefault="002C0269" w:rsidP="002C0269">
            <w:pPr>
              <w:jc w:val="center"/>
              <w:rPr>
                <w:rFonts w:ascii="Arial LatArm" w:hAnsi="Arial LatArm" w:cs="Arial"/>
              </w:rPr>
            </w:pPr>
            <w:r>
              <w:rPr>
                <w:rFonts w:ascii="Arial LatArm" w:hAnsi="Arial LatArm" w:cs="Arial"/>
              </w:rPr>
              <w:t xml:space="preserve"> </w:t>
            </w:r>
            <w:r>
              <w:rPr>
                <w:rFonts w:ascii="Arial" w:hAnsi="Arial" w:cs="Arial"/>
              </w:rPr>
              <w:t>Լուծիչ</w:t>
            </w:r>
            <w:r>
              <w:rPr>
                <w:rFonts w:ascii="Arial LatArm" w:hAnsi="Arial LatArm" w:cs="Arial"/>
              </w:rPr>
              <w:t xml:space="preserve">                          </w:t>
            </w:r>
          </w:p>
        </w:tc>
        <w:tc>
          <w:tcPr>
            <w:tcW w:w="3173" w:type="dxa"/>
            <w:vAlign w:val="center"/>
          </w:tcPr>
          <w:p w14:paraId="1F107AFD" w14:textId="67A708DD"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64AEEA3" w14:textId="0E0C0153"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35732FB8" w14:textId="77777777" w:rsidTr="00086ED7">
        <w:trPr>
          <w:cantSplit/>
          <w:trHeight w:val="2229"/>
          <w:jc w:val="center"/>
        </w:trPr>
        <w:tc>
          <w:tcPr>
            <w:tcW w:w="1868" w:type="dxa"/>
            <w:vAlign w:val="center"/>
          </w:tcPr>
          <w:p w14:paraId="77FBDCFF" w14:textId="10CF154B" w:rsidR="002C0269" w:rsidRDefault="002C0269" w:rsidP="002C0269">
            <w:pPr>
              <w:jc w:val="center"/>
              <w:rPr>
                <w:rFonts w:ascii="Sylfaen" w:hAnsi="Sylfaen"/>
                <w:sz w:val="22"/>
                <w:lang w:val="pt-BR"/>
              </w:rPr>
            </w:pPr>
            <w:r>
              <w:rPr>
                <w:rFonts w:ascii="Arial LatArm" w:hAnsi="Arial LatArm" w:cs="Arial"/>
              </w:rPr>
              <w:t>25</w:t>
            </w:r>
          </w:p>
        </w:tc>
        <w:tc>
          <w:tcPr>
            <w:tcW w:w="2245" w:type="dxa"/>
            <w:vAlign w:val="center"/>
          </w:tcPr>
          <w:p w14:paraId="145A1F3F" w14:textId="36856A7B" w:rsidR="002C0269" w:rsidRDefault="002C0269" w:rsidP="002C0269">
            <w:pPr>
              <w:jc w:val="center"/>
              <w:rPr>
                <w:rFonts w:ascii="Arial Unicode" w:hAnsi="Arial Unicode" w:cs="Arial"/>
              </w:rPr>
            </w:pPr>
            <w:r>
              <w:rPr>
                <w:rFonts w:ascii="Arial Unicode" w:hAnsi="Arial Unicode" w:cs="Arial"/>
              </w:rPr>
              <w:t>31221190</w:t>
            </w:r>
          </w:p>
        </w:tc>
        <w:tc>
          <w:tcPr>
            <w:tcW w:w="2264" w:type="dxa"/>
            <w:vAlign w:val="center"/>
          </w:tcPr>
          <w:p w14:paraId="606D6A0F" w14:textId="0F3C7098" w:rsidR="002C0269" w:rsidRDefault="002C0269" w:rsidP="002C0269">
            <w:pPr>
              <w:jc w:val="center"/>
              <w:rPr>
                <w:rFonts w:ascii="Arial LatArm" w:hAnsi="Arial LatArm" w:cs="Arial"/>
              </w:rPr>
            </w:pPr>
            <w:r>
              <w:rPr>
                <w:rFonts w:ascii="Arial LatArm" w:hAnsi="Arial LatArm" w:cs="Arial"/>
              </w:rPr>
              <w:t xml:space="preserve"> </w:t>
            </w:r>
            <w:r>
              <w:rPr>
                <w:rFonts w:ascii="Arial" w:hAnsi="Arial" w:cs="Arial"/>
              </w:rPr>
              <w:t>Կենցաղային</w:t>
            </w:r>
            <w:r>
              <w:rPr>
                <w:rFonts w:ascii="Arial LatArm" w:hAnsi="Arial LatArm" w:cs="Arial"/>
              </w:rPr>
              <w:t xml:space="preserve"> </w:t>
            </w:r>
            <w:r>
              <w:rPr>
                <w:rFonts w:ascii="Arial" w:hAnsi="Arial" w:cs="Arial"/>
              </w:rPr>
              <w:t>անջատիչ</w:t>
            </w:r>
            <w:r>
              <w:rPr>
                <w:rFonts w:ascii="Arial LatArm" w:hAnsi="Arial LatArm" w:cs="Arial"/>
              </w:rPr>
              <w:t xml:space="preserve"> (</w:t>
            </w:r>
            <w:r>
              <w:rPr>
                <w:rFonts w:ascii="Arial" w:hAnsi="Arial" w:cs="Arial"/>
              </w:rPr>
              <w:t>արտաքին</w:t>
            </w:r>
            <w:r>
              <w:rPr>
                <w:rFonts w:ascii="Arial LatArm" w:hAnsi="Arial LatArm" w:cs="Arial"/>
              </w:rPr>
              <w:t>)</w:t>
            </w:r>
          </w:p>
        </w:tc>
        <w:tc>
          <w:tcPr>
            <w:tcW w:w="3173" w:type="dxa"/>
            <w:vAlign w:val="center"/>
          </w:tcPr>
          <w:p w14:paraId="608AA7CD" w14:textId="7D9B7B01"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25441F5" w14:textId="50CADBDC"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5DD0A334" w14:textId="77777777" w:rsidTr="00086ED7">
        <w:trPr>
          <w:cantSplit/>
          <w:trHeight w:val="2229"/>
          <w:jc w:val="center"/>
        </w:trPr>
        <w:tc>
          <w:tcPr>
            <w:tcW w:w="1868" w:type="dxa"/>
            <w:vAlign w:val="center"/>
          </w:tcPr>
          <w:p w14:paraId="1A806C41" w14:textId="73708941" w:rsidR="002C0269" w:rsidRDefault="002C0269" w:rsidP="002C0269">
            <w:pPr>
              <w:jc w:val="center"/>
              <w:rPr>
                <w:rFonts w:ascii="Sylfaen" w:hAnsi="Sylfaen"/>
                <w:sz w:val="22"/>
                <w:lang w:val="pt-BR"/>
              </w:rPr>
            </w:pPr>
            <w:r>
              <w:rPr>
                <w:rFonts w:ascii="Arial LatArm" w:hAnsi="Arial LatArm" w:cs="Arial"/>
              </w:rPr>
              <w:t>26</w:t>
            </w:r>
          </w:p>
        </w:tc>
        <w:tc>
          <w:tcPr>
            <w:tcW w:w="2245" w:type="dxa"/>
            <w:vAlign w:val="center"/>
          </w:tcPr>
          <w:p w14:paraId="4BC5ABAA" w14:textId="3752C295" w:rsidR="002C0269" w:rsidRDefault="002C0269" w:rsidP="002C0269">
            <w:pPr>
              <w:jc w:val="center"/>
              <w:rPr>
                <w:rFonts w:ascii="Arial Unicode" w:hAnsi="Arial Unicode" w:cs="Arial"/>
              </w:rPr>
            </w:pPr>
            <w:r>
              <w:rPr>
                <w:rFonts w:ascii="Arial Unicode" w:hAnsi="Arial Unicode" w:cs="Arial"/>
              </w:rPr>
              <w:t>31684400</w:t>
            </w:r>
          </w:p>
        </w:tc>
        <w:tc>
          <w:tcPr>
            <w:tcW w:w="2264" w:type="dxa"/>
            <w:vAlign w:val="center"/>
          </w:tcPr>
          <w:p w14:paraId="79577F7B" w14:textId="1CB826F3" w:rsidR="002C0269" w:rsidRDefault="002C0269" w:rsidP="002C0269">
            <w:pPr>
              <w:jc w:val="center"/>
              <w:rPr>
                <w:rFonts w:ascii="Arial LatArm" w:hAnsi="Arial LatArm" w:cs="Arial"/>
              </w:rPr>
            </w:pPr>
            <w:r>
              <w:rPr>
                <w:rFonts w:ascii="Arial" w:hAnsi="Arial" w:cs="Arial"/>
              </w:rPr>
              <w:t>Վարդակ</w:t>
            </w:r>
            <w:r>
              <w:rPr>
                <w:rFonts w:ascii="Arial LatArm" w:hAnsi="Arial LatArm" w:cs="Arial"/>
              </w:rPr>
              <w:t xml:space="preserve"> </w:t>
            </w:r>
            <w:r>
              <w:rPr>
                <w:rFonts w:ascii="Arial" w:hAnsi="Arial" w:cs="Arial"/>
              </w:rPr>
              <w:t>պատի</w:t>
            </w:r>
            <w:r>
              <w:rPr>
                <w:rFonts w:ascii="Arial LatArm" w:hAnsi="Arial LatArm" w:cs="Arial"/>
              </w:rPr>
              <w:t xml:space="preserve"> (</w:t>
            </w:r>
            <w:r>
              <w:rPr>
                <w:rFonts w:ascii="Arial" w:hAnsi="Arial" w:cs="Arial"/>
              </w:rPr>
              <w:t>արտաքին</w:t>
            </w:r>
            <w:r>
              <w:rPr>
                <w:rFonts w:ascii="Arial LatArm" w:hAnsi="Arial LatArm" w:cs="Arial"/>
              </w:rPr>
              <w:t>)</w:t>
            </w:r>
          </w:p>
        </w:tc>
        <w:tc>
          <w:tcPr>
            <w:tcW w:w="3173" w:type="dxa"/>
            <w:vAlign w:val="center"/>
          </w:tcPr>
          <w:p w14:paraId="2CC29303" w14:textId="11616290"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F8EA159" w14:textId="600EE768"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2089C666" w14:textId="77777777" w:rsidTr="00086ED7">
        <w:trPr>
          <w:cantSplit/>
          <w:trHeight w:val="2229"/>
          <w:jc w:val="center"/>
        </w:trPr>
        <w:tc>
          <w:tcPr>
            <w:tcW w:w="1868" w:type="dxa"/>
            <w:vAlign w:val="center"/>
          </w:tcPr>
          <w:p w14:paraId="04ED9D31" w14:textId="3F4E667E" w:rsidR="002C0269" w:rsidRDefault="002C0269" w:rsidP="002C0269">
            <w:pPr>
              <w:jc w:val="center"/>
              <w:rPr>
                <w:rFonts w:ascii="Sylfaen" w:hAnsi="Sylfaen"/>
                <w:sz w:val="22"/>
                <w:lang w:val="pt-BR"/>
              </w:rPr>
            </w:pPr>
            <w:r>
              <w:rPr>
                <w:rFonts w:ascii="Arial LatArm" w:hAnsi="Arial LatArm" w:cs="Arial"/>
              </w:rPr>
              <w:t>27</w:t>
            </w:r>
          </w:p>
        </w:tc>
        <w:tc>
          <w:tcPr>
            <w:tcW w:w="2245" w:type="dxa"/>
            <w:vAlign w:val="center"/>
          </w:tcPr>
          <w:p w14:paraId="2AB40B2D" w14:textId="7CFF960F" w:rsidR="002C0269" w:rsidRDefault="002C0269" w:rsidP="002C0269">
            <w:pPr>
              <w:jc w:val="center"/>
              <w:rPr>
                <w:rFonts w:ascii="Arial Unicode" w:hAnsi="Arial Unicode" w:cs="Arial"/>
              </w:rPr>
            </w:pPr>
            <w:r>
              <w:rPr>
                <w:rFonts w:ascii="Arial Unicode" w:hAnsi="Arial Unicode" w:cs="Arial"/>
              </w:rPr>
              <w:t>31221180</w:t>
            </w:r>
          </w:p>
        </w:tc>
        <w:tc>
          <w:tcPr>
            <w:tcW w:w="2264" w:type="dxa"/>
            <w:vAlign w:val="center"/>
          </w:tcPr>
          <w:p w14:paraId="581D792D" w14:textId="5FBB06CD" w:rsidR="002C0269" w:rsidRDefault="002C0269" w:rsidP="002C0269">
            <w:pPr>
              <w:jc w:val="center"/>
              <w:rPr>
                <w:rFonts w:ascii="Arial LatArm" w:hAnsi="Arial LatArm" w:cs="Arial"/>
              </w:rPr>
            </w:pPr>
            <w:r>
              <w:rPr>
                <w:rFonts w:ascii="Arial LatArm" w:hAnsi="Arial LatArm" w:cs="Arial"/>
              </w:rPr>
              <w:br/>
            </w:r>
            <w:r>
              <w:rPr>
                <w:rFonts w:ascii="Arial" w:hAnsi="Arial" w:cs="Arial"/>
              </w:rPr>
              <w:t>Պատի</w:t>
            </w:r>
            <w:r>
              <w:rPr>
                <w:rFonts w:ascii="Arial LatArm" w:hAnsi="Arial LatArm" w:cs="Arial"/>
              </w:rPr>
              <w:t xml:space="preserve"> </w:t>
            </w:r>
            <w:r>
              <w:rPr>
                <w:rFonts w:ascii="Arial" w:hAnsi="Arial" w:cs="Arial"/>
              </w:rPr>
              <w:t>կոթառ</w:t>
            </w:r>
            <w:r>
              <w:rPr>
                <w:rFonts w:ascii="Arial LatArm" w:hAnsi="Arial LatArm" w:cs="Arial"/>
              </w:rPr>
              <w:t xml:space="preserve"> E 27 </w:t>
            </w:r>
            <w:r>
              <w:rPr>
                <w:rFonts w:ascii="Arial" w:hAnsi="Arial" w:cs="Arial"/>
              </w:rPr>
              <w:t>պլաստմասե</w:t>
            </w:r>
            <w:r>
              <w:rPr>
                <w:rFonts w:ascii="Arial LatArm" w:hAnsi="Arial LatArm" w:cs="Arial"/>
              </w:rPr>
              <w:t xml:space="preserve"> </w:t>
            </w:r>
          </w:p>
        </w:tc>
        <w:tc>
          <w:tcPr>
            <w:tcW w:w="3173" w:type="dxa"/>
            <w:vAlign w:val="center"/>
          </w:tcPr>
          <w:p w14:paraId="7DBEA1E7" w14:textId="36D06A5B"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15560851" w14:textId="748CFC46"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016745BF" w14:textId="77777777" w:rsidTr="00086ED7">
        <w:trPr>
          <w:cantSplit/>
          <w:trHeight w:val="2229"/>
          <w:jc w:val="center"/>
        </w:trPr>
        <w:tc>
          <w:tcPr>
            <w:tcW w:w="1868" w:type="dxa"/>
            <w:vAlign w:val="center"/>
          </w:tcPr>
          <w:p w14:paraId="0205E857" w14:textId="3DBECE8F" w:rsidR="002C0269" w:rsidRDefault="002C0269" w:rsidP="002C0269">
            <w:pPr>
              <w:jc w:val="center"/>
              <w:rPr>
                <w:rFonts w:ascii="Sylfaen" w:hAnsi="Sylfaen"/>
                <w:sz w:val="22"/>
                <w:lang w:val="pt-BR"/>
              </w:rPr>
            </w:pPr>
            <w:r>
              <w:rPr>
                <w:rFonts w:ascii="Arial LatArm" w:hAnsi="Arial LatArm" w:cs="Arial"/>
              </w:rPr>
              <w:t>28</w:t>
            </w:r>
          </w:p>
        </w:tc>
        <w:tc>
          <w:tcPr>
            <w:tcW w:w="2245" w:type="dxa"/>
            <w:vAlign w:val="center"/>
          </w:tcPr>
          <w:p w14:paraId="37AF03F5" w14:textId="742CA5AC" w:rsidR="002C0269" w:rsidRDefault="002C0269" w:rsidP="002C0269">
            <w:pPr>
              <w:jc w:val="center"/>
              <w:rPr>
                <w:rFonts w:ascii="Arial Unicode" w:hAnsi="Arial Unicode" w:cs="Arial"/>
              </w:rPr>
            </w:pPr>
            <w:r>
              <w:rPr>
                <w:rFonts w:ascii="Arial Unicode" w:hAnsi="Arial Unicode" w:cs="Arial"/>
              </w:rPr>
              <w:t>44322530</w:t>
            </w:r>
          </w:p>
        </w:tc>
        <w:tc>
          <w:tcPr>
            <w:tcW w:w="2264" w:type="dxa"/>
            <w:vAlign w:val="center"/>
          </w:tcPr>
          <w:p w14:paraId="5037AA3E" w14:textId="2500CE1A" w:rsidR="002C0269" w:rsidRDefault="002C0269" w:rsidP="002C0269">
            <w:pPr>
              <w:jc w:val="center"/>
              <w:rPr>
                <w:rFonts w:ascii="Arial LatArm" w:hAnsi="Arial LatArm" w:cs="Arial"/>
              </w:rPr>
            </w:pPr>
            <w:r>
              <w:rPr>
                <w:rFonts w:ascii="Arial" w:hAnsi="Arial" w:cs="Arial"/>
              </w:rPr>
              <w:t>Կլեմնիկ</w:t>
            </w:r>
          </w:p>
        </w:tc>
        <w:tc>
          <w:tcPr>
            <w:tcW w:w="3173" w:type="dxa"/>
            <w:vAlign w:val="center"/>
          </w:tcPr>
          <w:p w14:paraId="028AEE02" w14:textId="5FB6F3C0"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6D98245" w14:textId="08B2035D"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7BF38613" w14:textId="77777777" w:rsidTr="00086ED7">
        <w:trPr>
          <w:cantSplit/>
          <w:trHeight w:val="2229"/>
          <w:jc w:val="center"/>
        </w:trPr>
        <w:tc>
          <w:tcPr>
            <w:tcW w:w="1868" w:type="dxa"/>
            <w:vAlign w:val="center"/>
          </w:tcPr>
          <w:p w14:paraId="652EF135" w14:textId="5C07152C" w:rsidR="002C0269" w:rsidRDefault="002C0269" w:rsidP="002C0269">
            <w:pPr>
              <w:jc w:val="center"/>
              <w:rPr>
                <w:rFonts w:ascii="Sylfaen" w:hAnsi="Sylfaen"/>
                <w:sz w:val="22"/>
                <w:lang w:val="pt-BR"/>
              </w:rPr>
            </w:pPr>
            <w:r>
              <w:rPr>
                <w:rFonts w:ascii="Arial LatArm" w:hAnsi="Arial LatArm" w:cs="Arial"/>
              </w:rPr>
              <w:lastRenderedPageBreak/>
              <w:t>29</w:t>
            </w:r>
          </w:p>
        </w:tc>
        <w:tc>
          <w:tcPr>
            <w:tcW w:w="2245" w:type="dxa"/>
            <w:vAlign w:val="center"/>
          </w:tcPr>
          <w:p w14:paraId="54E868BA" w14:textId="6FDCAACC" w:rsidR="002C0269" w:rsidRDefault="002C0269" w:rsidP="002C0269">
            <w:pPr>
              <w:jc w:val="center"/>
              <w:rPr>
                <w:rFonts w:ascii="Arial Unicode" w:hAnsi="Arial Unicode" w:cs="Arial"/>
              </w:rPr>
            </w:pPr>
            <w:r>
              <w:rPr>
                <w:rFonts w:ascii="Arial Unicode" w:hAnsi="Arial Unicode" w:cs="Arial"/>
              </w:rPr>
              <w:t>31682100</w:t>
            </w:r>
          </w:p>
        </w:tc>
        <w:tc>
          <w:tcPr>
            <w:tcW w:w="2264" w:type="dxa"/>
            <w:vAlign w:val="center"/>
          </w:tcPr>
          <w:p w14:paraId="730685AD" w14:textId="2AEF76F1" w:rsidR="002C0269" w:rsidRDefault="002C0269" w:rsidP="002C0269">
            <w:pPr>
              <w:jc w:val="center"/>
              <w:rPr>
                <w:rFonts w:ascii="Arial LatArm" w:hAnsi="Arial LatArm" w:cs="Arial"/>
              </w:rPr>
            </w:pPr>
            <w:r>
              <w:rPr>
                <w:rFonts w:ascii="Arial" w:hAnsi="Arial" w:cs="Arial"/>
              </w:rPr>
              <w:t>Ավտոմատի</w:t>
            </w:r>
            <w:r>
              <w:rPr>
                <w:rFonts w:ascii="Arial LatArm" w:hAnsi="Arial LatArm" w:cs="Arial"/>
              </w:rPr>
              <w:t xml:space="preserve"> </w:t>
            </w:r>
            <w:r>
              <w:rPr>
                <w:rFonts w:ascii="Arial" w:hAnsi="Arial" w:cs="Arial"/>
              </w:rPr>
              <w:t>հենք</w:t>
            </w:r>
          </w:p>
        </w:tc>
        <w:tc>
          <w:tcPr>
            <w:tcW w:w="3173" w:type="dxa"/>
            <w:vAlign w:val="center"/>
          </w:tcPr>
          <w:p w14:paraId="5C434372" w14:textId="3037CEDE"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1B7F4129" w14:textId="6807EA72"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2C2A5425" w14:textId="77777777" w:rsidTr="00086ED7">
        <w:trPr>
          <w:cantSplit/>
          <w:trHeight w:val="2229"/>
          <w:jc w:val="center"/>
        </w:trPr>
        <w:tc>
          <w:tcPr>
            <w:tcW w:w="1868" w:type="dxa"/>
            <w:vAlign w:val="center"/>
          </w:tcPr>
          <w:p w14:paraId="634EBAF6" w14:textId="16C40EEE" w:rsidR="002C0269" w:rsidRDefault="002C0269" w:rsidP="002C0269">
            <w:pPr>
              <w:jc w:val="center"/>
              <w:rPr>
                <w:rFonts w:ascii="Sylfaen" w:hAnsi="Sylfaen"/>
                <w:sz w:val="22"/>
                <w:lang w:val="pt-BR"/>
              </w:rPr>
            </w:pPr>
            <w:r>
              <w:rPr>
                <w:rFonts w:ascii="Arial LatArm" w:hAnsi="Arial LatArm" w:cs="Arial"/>
              </w:rPr>
              <w:t>30</w:t>
            </w:r>
          </w:p>
        </w:tc>
        <w:tc>
          <w:tcPr>
            <w:tcW w:w="2245" w:type="dxa"/>
            <w:vAlign w:val="center"/>
          </w:tcPr>
          <w:p w14:paraId="5E675B44" w14:textId="7F9142ED" w:rsidR="002C0269" w:rsidRDefault="002C0269" w:rsidP="002C0269">
            <w:pPr>
              <w:jc w:val="center"/>
              <w:rPr>
                <w:rFonts w:ascii="Arial Unicode" w:hAnsi="Arial Unicode" w:cs="Arial"/>
              </w:rPr>
            </w:pPr>
            <w:r>
              <w:rPr>
                <w:rFonts w:ascii="Arial Unicode" w:hAnsi="Arial Unicode" w:cs="Arial"/>
              </w:rPr>
              <w:t>31221190</w:t>
            </w:r>
          </w:p>
        </w:tc>
        <w:tc>
          <w:tcPr>
            <w:tcW w:w="2264" w:type="dxa"/>
            <w:vAlign w:val="center"/>
          </w:tcPr>
          <w:p w14:paraId="3E251FC3" w14:textId="3FB2B792" w:rsidR="002C0269" w:rsidRDefault="002C0269" w:rsidP="002C0269">
            <w:pPr>
              <w:jc w:val="center"/>
              <w:rPr>
                <w:rFonts w:ascii="Arial LatArm" w:hAnsi="Arial LatArm" w:cs="Arial"/>
              </w:rPr>
            </w:pPr>
            <w:r>
              <w:rPr>
                <w:rFonts w:ascii="Arial" w:hAnsi="Arial" w:cs="Arial"/>
              </w:rPr>
              <w:t>Թողարկիչ</w:t>
            </w:r>
            <w:r>
              <w:rPr>
                <w:rFonts w:ascii="Arial LatArm" w:hAnsi="Arial LatArm" w:cs="Arial"/>
              </w:rPr>
              <w:t xml:space="preserve"> 160</w:t>
            </w:r>
            <w:r>
              <w:rPr>
                <w:rFonts w:ascii="Arial" w:hAnsi="Arial" w:cs="Arial"/>
              </w:rPr>
              <w:t>Ա</w:t>
            </w:r>
          </w:p>
        </w:tc>
        <w:tc>
          <w:tcPr>
            <w:tcW w:w="3173" w:type="dxa"/>
            <w:vAlign w:val="center"/>
          </w:tcPr>
          <w:p w14:paraId="3140506F" w14:textId="12BA026A"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0B5A8EF0" w14:textId="04FB5EAC"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1D28F8B8" w14:textId="77777777" w:rsidTr="00086ED7">
        <w:trPr>
          <w:cantSplit/>
          <w:trHeight w:val="2229"/>
          <w:jc w:val="center"/>
        </w:trPr>
        <w:tc>
          <w:tcPr>
            <w:tcW w:w="1868" w:type="dxa"/>
            <w:vAlign w:val="center"/>
          </w:tcPr>
          <w:p w14:paraId="60464AD4" w14:textId="7A7D810C" w:rsidR="002C0269" w:rsidRDefault="002C0269" w:rsidP="002C0269">
            <w:pPr>
              <w:jc w:val="center"/>
              <w:rPr>
                <w:rFonts w:ascii="Sylfaen" w:hAnsi="Sylfaen"/>
                <w:sz w:val="22"/>
                <w:lang w:val="pt-BR"/>
              </w:rPr>
            </w:pPr>
            <w:r>
              <w:rPr>
                <w:rFonts w:ascii="Arial LatArm" w:hAnsi="Arial LatArm" w:cs="Arial"/>
              </w:rPr>
              <w:t>31</w:t>
            </w:r>
          </w:p>
        </w:tc>
        <w:tc>
          <w:tcPr>
            <w:tcW w:w="2245" w:type="dxa"/>
            <w:vAlign w:val="center"/>
          </w:tcPr>
          <w:p w14:paraId="03B190BE" w14:textId="02C170D1" w:rsidR="002C0269" w:rsidRDefault="002C0269" w:rsidP="002C0269">
            <w:pPr>
              <w:jc w:val="center"/>
              <w:rPr>
                <w:rFonts w:ascii="Arial Unicode" w:hAnsi="Arial Unicode" w:cs="Arial"/>
              </w:rPr>
            </w:pPr>
            <w:r>
              <w:rPr>
                <w:rFonts w:ascii="Arial Unicode" w:hAnsi="Arial Unicode" w:cs="Arial"/>
              </w:rPr>
              <w:t>31221190</w:t>
            </w:r>
          </w:p>
        </w:tc>
        <w:tc>
          <w:tcPr>
            <w:tcW w:w="2264" w:type="dxa"/>
            <w:vAlign w:val="center"/>
          </w:tcPr>
          <w:p w14:paraId="4E0A87D0" w14:textId="46392279" w:rsidR="002C0269" w:rsidRDefault="002C0269" w:rsidP="002C0269">
            <w:pPr>
              <w:jc w:val="center"/>
              <w:rPr>
                <w:rFonts w:ascii="Arial LatArm" w:hAnsi="Arial LatArm" w:cs="Arial"/>
              </w:rPr>
            </w:pPr>
            <w:r>
              <w:rPr>
                <w:rFonts w:ascii="Arial" w:hAnsi="Arial" w:cs="Arial"/>
              </w:rPr>
              <w:t>Թողարկիչ</w:t>
            </w:r>
            <w:r>
              <w:rPr>
                <w:rFonts w:ascii="Arial LatArm" w:hAnsi="Arial LatArm" w:cs="Arial"/>
              </w:rPr>
              <w:t xml:space="preserve"> 95</w:t>
            </w:r>
            <w:r>
              <w:rPr>
                <w:rFonts w:ascii="Arial" w:hAnsi="Arial" w:cs="Arial"/>
              </w:rPr>
              <w:t>Ա</w:t>
            </w:r>
          </w:p>
        </w:tc>
        <w:tc>
          <w:tcPr>
            <w:tcW w:w="3173" w:type="dxa"/>
            <w:vAlign w:val="center"/>
          </w:tcPr>
          <w:p w14:paraId="050918A6" w14:textId="3A6BAEDF"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90342DD" w14:textId="5020784D"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100D3956" w14:textId="77777777" w:rsidTr="00086ED7">
        <w:trPr>
          <w:cantSplit/>
          <w:trHeight w:val="2229"/>
          <w:jc w:val="center"/>
        </w:trPr>
        <w:tc>
          <w:tcPr>
            <w:tcW w:w="1868" w:type="dxa"/>
            <w:vAlign w:val="center"/>
          </w:tcPr>
          <w:p w14:paraId="0B8B0509" w14:textId="3BCC993A" w:rsidR="002C0269" w:rsidRDefault="002C0269" w:rsidP="002C0269">
            <w:pPr>
              <w:jc w:val="center"/>
              <w:rPr>
                <w:rFonts w:ascii="Sylfaen" w:hAnsi="Sylfaen"/>
                <w:sz w:val="22"/>
                <w:lang w:val="pt-BR"/>
              </w:rPr>
            </w:pPr>
            <w:r>
              <w:rPr>
                <w:rFonts w:ascii="Arial LatArm" w:hAnsi="Arial LatArm" w:cs="Arial"/>
              </w:rPr>
              <w:t>32</w:t>
            </w:r>
          </w:p>
        </w:tc>
        <w:tc>
          <w:tcPr>
            <w:tcW w:w="2245" w:type="dxa"/>
            <w:vAlign w:val="center"/>
          </w:tcPr>
          <w:p w14:paraId="6F4CDCEB" w14:textId="5211B8FF" w:rsidR="002C0269" w:rsidRDefault="002C0269" w:rsidP="002C0269">
            <w:pPr>
              <w:jc w:val="center"/>
              <w:rPr>
                <w:rFonts w:ascii="Arial Unicode" w:hAnsi="Arial Unicode" w:cs="Arial"/>
              </w:rPr>
            </w:pPr>
            <w:r>
              <w:rPr>
                <w:rFonts w:ascii="Arial Unicode" w:hAnsi="Arial Unicode" w:cs="Arial"/>
              </w:rPr>
              <w:t>31221190</w:t>
            </w:r>
          </w:p>
        </w:tc>
        <w:tc>
          <w:tcPr>
            <w:tcW w:w="2264" w:type="dxa"/>
            <w:vAlign w:val="center"/>
          </w:tcPr>
          <w:p w14:paraId="72C41B7A" w14:textId="18EC4BE9" w:rsidR="002C0269" w:rsidRDefault="002C0269" w:rsidP="002C0269">
            <w:pPr>
              <w:jc w:val="center"/>
              <w:rPr>
                <w:rFonts w:ascii="Arial LatArm" w:hAnsi="Arial LatArm" w:cs="Arial"/>
              </w:rPr>
            </w:pPr>
            <w:r>
              <w:rPr>
                <w:rFonts w:ascii="Arial LatArm" w:hAnsi="Arial LatArm" w:cs="Arial"/>
              </w:rPr>
              <w:t xml:space="preserve"> </w:t>
            </w:r>
            <w:r>
              <w:rPr>
                <w:rFonts w:ascii="Arial" w:hAnsi="Arial" w:cs="Arial"/>
              </w:rPr>
              <w:t>Թողարկիչ</w:t>
            </w:r>
            <w:r>
              <w:rPr>
                <w:rFonts w:ascii="Arial LatArm" w:hAnsi="Arial LatArm" w:cs="Arial"/>
              </w:rPr>
              <w:t xml:space="preserve"> 63</w:t>
            </w:r>
            <w:r>
              <w:rPr>
                <w:rFonts w:ascii="Arial" w:hAnsi="Arial" w:cs="Arial"/>
              </w:rPr>
              <w:t>Ա</w:t>
            </w:r>
          </w:p>
        </w:tc>
        <w:tc>
          <w:tcPr>
            <w:tcW w:w="3173" w:type="dxa"/>
            <w:vAlign w:val="center"/>
          </w:tcPr>
          <w:p w14:paraId="685F1E1D" w14:textId="08B41345"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413360C" w14:textId="7F53E3C0"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3315EB31" w14:textId="77777777" w:rsidTr="00086ED7">
        <w:trPr>
          <w:cantSplit/>
          <w:trHeight w:val="2229"/>
          <w:jc w:val="center"/>
        </w:trPr>
        <w:tc>
          <w:tcPr>
            <w:tcW w:w="1868" w:type="dxa"/>
            <w:vAlign w:val="center"/>
          </w:tcPr>
          <w:p w14:paraId="6CB7C88B" w14:textId="331F2741" w:rsidR="002C0269" w:rsidRDefault="002C0269" w:rsidP="002C0269">
            <w:pPr>
              <w:jc w:val="center"/>
              <w:rPr>
                <w:rFonts w:ascii="Sylfaen" w:hAnsi="Sylfaen"/>
                <w:sz w:val="22"/>
                <w:lang w:val="pt-BR"/>
              </w:rPr>
            </w:pPr>
            <w:r>
              <w:rPr>
                <w:rFonts w:ascii="Arial LatArm" w:hAnsi="Arial LatArm" w:cs="Arial"/>
              </w:rPr>
              <w:t>33</w:t>
            </w:r>
          </w:p>
        </w:tc>
        <w:tc>
          <w:tcPr>
            <w:tcW w:w="2245" w:type="dxa"/>
            <w:vAlign w:val="center"/>
          </w:tcPr>
          <w:p w14:paraId="61956E4F" w14:textId="0CF2FBE3" w:rsidR="002C0269" w:rsidRDefault="002C0269" w:rsidP="002C0269">
            <w:pPr>
              <w:jc w:val="center"/>
              <w:rPr>
                <w:rFonts w:ascii="Arial Unicode" w:hAnsi="Arial Unicode" w:cs="Arial"/>
              </w:rPr>
            </w:pPr>
            <w:r>
              <w:rPr>
                <w:rFonts w:ascii="Arial Unicode" w:hAnsi="Arial Unicode" w:cs="Arial"/>
              </w:rPr>
              <w:t>31211180</w:t>
            </w:r>
          </w:p>
        </w:tc>
        <w:tc>
          <w:tcPr>
            <w:tcW w:w="2264" w:type="dxa"/>
            <w:vAlign w:val="center"/>
          </w:tcPr>
          <w:p w14:paraId="3CB5C99B" w14:textId="3C28D5DA" w:rsidR="002C0269" w:rsidRDefault="002C0269" w:rsidP="002C0269">
            <w:pPr>
              <w:jc w:val="center"/>
              <w:rPr>
                <w:rFonts w:ascii="Arial LatArm" w:hAnsi="Arial LatArm" w:cs="Arial"/>
              </w:rPr>
            </w:pPr>
            <w:r>
              <w:rPr>
                <w:rFonts w:ascii="Arial" w:hAnsi="Arial" w:cs="Arial"/>
              </w:rPr>
              <w:t>Ավտոմատ</w:t>
            </w:r>
            <w:r>
              <w:rPr>
                <w:rFonts w:ascii="Arial LatArm" w:hAnsi="Arial LatArm" w:cs="Arial"/>
              </w:rPr>
              <w:t xml:space="preserve"> 250</w:t>
            </w:r>
            <w:r>
              <w:rPr>
                <w:rFonts w:ascii="Arial" w:hAnsi="Arial" w:cs="Arial"/>
              </w:rPr>
              <w:t>Ա</w:t>
            </w:r>
            <w:r>
              <w:rPr>
                <w:rFonts w:ascii="Arial LatArm" w:hAnsi="Arial LatArm" w:cs="Arial"/>
              </w:rPr>
              <w:t xml:space="preserve">  / </w:t>
            </w:r>
            <w:r>
              <w:rPr>
                <w:rFonts w:ascii="Arial" w:hAnsi="Arial" w:cs="Arial"/>
              </w:rPr>
              <w:t>եռաֆազ</w:t>
            </w:r>
            <w:r>
              <w:rPr>
                <w:rFonts w:ascii="Arial LatArm" w:hAnsi="Arial LatArm" w:cs="Arial"/>
              </w:rPr>
              <w:t xml:space="preserve">  /        </w:t>
            </w:r>
          </w:p>
        </w:tc>
        <w:tc>
          <w:tcPr>
            <w:tcW w:w="3173" w:type="dxa"/>
            <w:vAlign w:val="center"/>
          </w:tcPr>
          <w:p w14:paraId="25041148" w14:textId="50554AF7"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817C60F" w14:textId="7329B647"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3495A535" w14:textId="77777777" w:rsidTr="00086ED7">
        <w:trPr>
          <w:cantSplit/>
          <w:trHeight w:val="2229"/>
          <w:jc w:val="center"/>
        </w:trPr>
        <w:tc>
          <w:tcPr>
            <w:tcW w:w="1868" w:type="dxa"/>
            <w:vAlign w:val="center"/>
          </w:tcPr>
          <w:p w14:paraId="7BB5974F" w14:textId="4D31B2A4" w:rsidR="002C0269" w:rsidRDefault="002C0269" w:rsidP="002C0269">
            <w:pPr>
              <w:jc w:val="center"/>
              <w:rPr>
                <w:rFonts w:ascii="Sylfaen" w:hAnsi="Sylfaen"/>
                <w:sz w:val="22"/>
                <w:lang w:val="pt-BR"/>
              </w:rPr>
            </w:pPr>
            <w:r>
              <w:rPr>
                <w:rFonts w:ascii="Arial LatArm" w:hAnsi="Arial LatArm" w:cs="Arial"/>
              </w:rPr>
              <w:t>34</w:t>
            </w:r>
          </w:p>
        </w:tc>
        <w:tc>
          <w:tcPr>
            <w:tcW w:w="2245" w:type="dxa"/>
            <w:vAlign w:val="center"/>
          </w:tcPr>
          <w:p w14:paraId="007A9D86" w14:textId="60B5F780" w:rsidR="002C0269" w:rsidRDefault="002C0269" w:rsidP="002C0269">
            <w:pPr>
              <w:jc w:val="center"/>
              <w:rPr>
                <w:rFonts w:ascii="Arial Unicode" w:hAnsi="Arial Unicode" w:cs="Arial"/>
              </w:rPr>
            </w:pPr>
            <w:r>
              <w:rPr>
                <w:rFonts w:ascii="Arial Unicode" w:hAnsi="Arial Unicode" w:cs="Arial"/>
              </w:rPr>
              <w:t>31211180</w:t>
            </w:r>
          </w:p>
        </w:tc>
        <w:tc>
          <w:tcPr>
            <w:tcW w:w="2264" w:type="dxa"/>
            <w:vAlign w:val="center"/>
          </w:tcPr>
          <w:p w14:paraId="7AF9DFD7" w14:textId="05A0EC7B" w:rsidR="002C0269" w:rsidRDefault="002C0269" w:rsidP="002C0269">
            <w:pPr>
              <w:jc w:val="center"/>
              <w:rPr>
                <w:rFonts w:ascii="Arial LatArm" w:hAnsi="Arial LatArm" w:cs="Arial"/>
              </w:rPr>
            </w:pPr>
            <w:r>
              <w:rPr>
                <w:rFonts w:ascii="Arial" w:hAnsi="Arial" w:cs="Arial"/>
              </w:rPr>
              <w:t>Ավտոմատ</w:t>
            </w:r>
            <w:r>
              <w:rPr>
                <w:rFonts w:ascii="Arial LatArm" w:hAnsi="Arial LatArm" w:cs="Arial"/>
              </w:rPr>
              <w:t xml:space="preserve"> 160</w:t>
            </w:r>
            <w:r>
              <w:rPr>
                <w:rFonts w:ascii="Arial" w:hAnsi="Arial" w:cs="Arial"/>
              </w:rPr>
              <w:t>Ա</w:t>
            </w:r>
            <w:r>
              <w:rPr>
                <w:rFonts w:ascii="Arial LatArm" w:hAnsi="Arial LatArm" w:cs="Arial"/>
              </w:rPr>
              <w:t xml:space="preserve">  / </w:t>
            </w:r>
            <w:r>
              <w:rPr>
                <w:rFonts w:ascii="Arial" w:hAnsi="Arial" w:cs="Arial"/>
              </w:rPr>
              <w:t>եռաֆազ</w:t>
            </w:r>
            <w:r>
              <w:rPr>
                <w:rFonts w:ascii="Arial LatArm" w:hAnsi="Arial LatArm" w:cs="Arial"/>
              </w:rPr>
              <w:t xml:space="preserve">  /         </w:t>
            </w:r>
          </w:p>
        </w:tc>
        <w:tc>
          <w:tcPr>
            <w:tcW w:w="3173" w:type="dxa"/>
            <w:vAlign w:val="center"/>
          </w:tcPr>
          <w:p w14:paraId="5F0D23DB" w14:textId="2242A5C0"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16256B64" w14:textId="71DD7636"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4DF73CB3" w14:textId="77777777" w:rsidTr="00086ED7">
        <w:trPr>
          <w:cantSplit/>
          <w:trHeight w:val="2229"/>
          <w:jc w:val="center"/>
        </w:trPr>
        <w:tc>
          <w:tcPr>
            <w:tcW w:w="1868" w:type="dxa"/>
            <w:vAlign w:val="center"/>
          </w:tcPr>
          <w:p w14:paraId="4B112AE7" w14:textId="069F291B" w:rsidR="002C0269" w:rsidRDefault="002C0269" w:rsidP="002C0269">
            <w:pPr>
              <w:jc w:val="center"/>
              <w:rPr>
                <w:rFonts w:ascii="Sylfaen" w:hAnsi="Sylfaen"/>
                <w:sz w:val="22"/>
                <w:lang w:val="pt-BR"/>
              </w:rPr>
            </w:pPr>
            <w:r>
              <w:rPr>
                <w:rFonts w:ascii="Arial LatArm" w:hAnsi="Arial LatArm" w:cs="Arial"/>
              </w:rPr>
              <w:lastRenderedPageBreak/>
              <w:t>35</w:t>
            </w:r>
          </w:p>
        </w:tc>
        <w:tc>
          <w:tcPr>
            <w:tcW w:w="2245" w:type="dxa"/>
            <w:vAlign w:val="center"/>
          </w:tcPr>
          <w:p w14:paraId="6CA7AD51" w14:textId="3FE4C0A4" w:rsidR="002C0269" w:rsidRDefault="002C0269" w:rsidP="002C0269">
            <w:pPr>
              <w:jc w:val="center"/>
              <w:rPr>
                <w:rFonts w:ascii="Arial Unicode" w:hAnsi="Arial Unicode" w:cs="Arial"/>
              </w:rPr>
            </w:pPr>
            <w:r>
              <w:rPr>
                <w:rFonts w:ascii="Arial Unicode" w:hAnsi="Arial Unicode" w:cs="Arial"/>
              </w:rPr>
              <w:t>31211180</w:t>
            </w:r>
          </w:p>
        </w:tc>
        <w:tc>
          <w:tcPr>
            <w:tcW w:w="2264" w:type="dxa"/>
            <w:vAlign w:val="center"/>
          </w:tcPr>
          <w:p w14:paraId="77B0EE9D" w14:textId="099CEDD3" w:rsidR="002C0269" w:rsidRDefault="002C0269" w:rsidP="002C0269">
            <w:pPr>
              <w:jc w:val="center"/>
              <w:rPr>
                <w:rFonts w:ascii="Arial LatArm" w:hAnsi="Arial LatArm" w:cs="Arial"/>
              </w:rPr>
            </w:pPr>
            <w:r>
              <w:rPr>
                <w:rFonts w:ascii="Arial" w:hAnsi="Arial" w:cs="Arial"/>
              </w:rPr>
              <w:t>Ավտոմատ</w:t>
            </w:r>
            <w:r>
              <w:rPr>
                <w:rFonts w:ascii="Arial LatArm" w:hAnsi="Arial LatArm" w:cs="Arial"/>
              </w:rPr>
              <w:t xml:space="preserve"> 100</w:t>
            </w:r>
            <w:r>
              <w:rPr>
                <w:rFonts w:ascii="Arial" w:hAnsi="Arial" w:cs="Arial"/>
              </w:rPr>
              <w:t>Ա</w:t>
            </w:r>
            <w:r>
              <w:rPr>
                <w:rFonts w:ascii="Arial LatArm" w:hAnsi="Arial LatArm" w:cs="Arial"/>
              </w:rPr>
              <w:t xml:space="preserve">  / </w:t>
            </w:r>
            <w:r>
              <w:rPr>
                <w:rFonts w:ascii="Arial" w:hAnsi="Arial" w:cs="Arial"/>
              </w:rPr>
              <w:t>եռաֆազ</w:t>
            </w:r>
            <w:r>
              <w:rPr>
                <w:rFonts w:ascii="Arial LatArm" w:hAnsi="Arial LatArm" w:cs="Arial"/>
              </w:rPr>
              <w:t xml:space="preserve">  /         </w:t>
            </w:r>
          </w:p>
        </w:tc>
        <w:tc>
          <w:tcPr>
            <w:tcW w:w="3173" w:type="dxa"/>
            <w:vAlign w:val="center"/>
          </w:tcPr>
          <w:p w14:paraId="59BEF658" w14:textId="580CF00D"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0DFD6ACF" w14:textId="0361F513"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359444E6" w14:textId="77777777" w:rsidTr="00086ED7">
        <w:trPr>
          <w:cantSplit/>
          <w:trHeight w:val="2229"/>
          <w:jc w:val="center"/>
        </w:trPr>
        <w:tc>
          <w:tcPr>
            <w:tcW w:w="1868" w:type="dxa"/>
            <w:vAlign w:val="center"/>
          </w:tcPr>
          <w:p w14:paraId="245422D8" w14:textId="22F89706" w:rsidR="002C0269" w:rsidRDefault="002C0269" w:rsidP="002C0269">
            <w:pPr>
              <w:jc w:val="center"/>
              <w:rPr>
                <w:rFonts w:ascii="Sylfaen" w:hAnsi="Sylfaen"/>
                <w:sz w:val="22"/>
                <w:lang w:val="pt-BR"/>
              </w:rPr>
            </w:pPr>
            <w:r>
              <w:rPr>
                <w:rFonts w:ascii="Arial LatArm" w:hAnsi="Arial LatArm" w:cs="Arial"/>
              </w:rPr>
              <w:t>36</w:t>
            </w:r>
          </w:p>
        </w:tc>
        <w:tc>
          <w:tcPr>
            <w:tcW w:w="2245" w:type="dxa"/>
            <w:vAlign w:val="center"/>
          </w:tcPr>
          <w:p w14:paraId="4AC98E30" w14:textId="45BF36EF" w:rsidR="002C0269" w:rsidRDefault="002C0269" w:rsidP="002C0269">
            <w:pPr>
              <w:jc w:val="center"/>
              <w:rPr>
                <w:rFonts w:ascii="Arial Unicode" w:hAnsi="Arial Unicode" w:cs="Arial"/>
              </w:rPr>
            </w:pPr>
            <w:r>
              <w:rPr>
                <w:rFonts w:ascii="Arial Unicode" w:hAnsi="Arial Unicode" w:cs="Arial"/>
              </w:rPr>
              <w:t>31211180</w:t>
            </w:r>
          </w:p>
        </w:tc>
        <w:tc>
          <w:tcPr>
            <w:tcW w:w="2264" w:type="dxa"/>
            <w:vAlign w:val="center"/>
          </w:tcPr>
          <w:p w14:paraId="3160997C" w14:textId="645C6189" w:rsidR="002C0269" w:rsidRDefault="002C0269" w:rsidP="002C0269">
            <w:pPr>
              <w:jc w:val="center"/>
              <w:rPr>
                <w:rFonts w:ascii="Arial LatArm" w:hAnsi="Arial LatArm" w:cs="Arial"/>
              </w:rPr>
            </w:pPr>
            <w:r>
              <w:rPr>
                <w:rFonts w:ascii="Arial" w:hAnsi="Arial" w:cs="Arial"/>
              </w:rPr>
              <w:t>Ավտոմատ</w:t>
            </w:r>
            <w:r>
              <w:rPr>
                <w:rFonts w:ascii="Arial LatArm" w:hAnsi="Arial LatArm" w:cs="Arial"/>
              </w:rPr>
              <w:t xml:space="preserve"> 100</w:t>
            </w:r>
            <w:r>
              <w:rPr>
                <w:rFonts w:ascii="Arial" w:hAnsi="Arial" w:cs="Arial"/>
              </w:rPr>
              <w:t>Ա</w:t>
            </w:r>
            <w:r>
              <w:rPr>
                <w:rFonts w:ascii="Arial LatArm" w:hAnsi="Arial LatArm" w:cs="Arial"/>
              </w:rPr>
              <w:t xml:space="preserve">   </w:t>
            </w:r>
          </w:p>
        </w:tc>
        <w:tc>
          <w:tcPr>
            <w:tcW w:w="3173" w:type="dxa"/>
            <w:vAlign w:val="center"/>
          </w:tcPr>
          <w:p w14:paraId="61ECFFEA" w14:textId="60037EEA"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C2293FD" w14:textId="0128CCE0"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2E8548D8" w14:textId="77777777" w:rsidTr="00086ED7">
        <w:trPr>
          <w:cantSplit/>
          <w:trHeight w:val="2229"/>
          <w:jc w:val="center"/>
        </w:trPr>
        <w:tc>
          <w:tcPr>
            <w:tcW w:w="1868" w:type="dxa"/>
            <w:vAlign w:val="center"/>
          </w:tcPr>
          <w:p w14:paraId="6B238FB2" w14:textId="35C68D15" w:rsidR="002C0269" w:rsidRDefault="002C0269" w:rsidP="002C0269">
            <w:pPr>
              <w:jc w:val="center"/>
              <w:rPr>
                <w:rFonts w:ascii="Sylfaen" w:hAnsi="Sylfaen"/>
                <w:sz w:val="22"/>
                <w:lang w:val="pt-BR"/>
              </w:rPr>
            </w:pPr>
            <w:r>
              <w:rPr>
                <w:rFonts w:ascii="Arial LatArm" w:hAnsi="Arial LatArm" w:cs="Arial"/>
              </w:rPr>
              <w:t>37</w:t>
            </w:r>
          </w:p>
        </w:tc>
        <w:tc>
          <w:tcPr>
            <w:tcW w:w="2245" w:type="dxa"/>
            <w:vAlign w:val="center"/>
          </w:tcPr>
          <w:p w14:paraId="4E4C930E" w14:textId="53AB431E" w:rsidR="002C0269" w:rsidRDefault="002C0269" w:rsidP="002C0269">
            <w:pPr>
              <w:jc w:val="center"/>
              <w:rPr>
                <w:rFonts w:ascii="Arial Unicode" w:hAnsi="Arial Unicode" w:cs="Arial"/>
              </w:rPr>
            </w:pPr>
            <w:r>
              <w:rPr>
                <w:rFonts w:ascii="Arial Unicode" w:hAnsi="Arial Unicode" w:cs="Arial"/>
              </w:rPr>
              <w:t>31211180</w:t>
            </w:r>
          </w:p>
        </w:tc>
        <w:tc>
          <w:tcPr>
            <w:tcW w:w="2264" w:type="dxa"/>
            <w:vAlign w:val="center"/>
          </w:tcPr>
          <w:p w14:paraId="6AB24F6F" w14:textId="4716B337" w:rsidR="002C0269" w:rsidRDefault="002C0269" w:rsidP="002C0269">
            <w:pPr>
              <w:jc w:val="center"/>
              <w:rPr>
                <w:rFonts w:ascii="Arial LatArm" w:hAnsi="Arial LatArm" w:cs="Arial"/>
              </w:rPr>
            </w:pPr>
            <w:r>
              <w:rPr>
                <w:rFonts w:ascii="Arial" w:hAnsi="Arial" w:cs="Arial"/>
              </w:rPr>
              <w:t>Ավտոմատ</w:t>
            </w:r>
            <w:r>
              <w:rPr>
                <w:rFonts w:ascii="Arial LatArm" w:hAnsi="Arial LatArm" w:cs="Arial"/>
              </w:rPr>
              <w:t xml:space="preserve"> 63</w:t>
            </w:r>
            <w:r>
              <w:rPr>
                <w:rFonts w:ascii="Arial" w:hAnsi="Arial" w:cs="Arial"/>
              </w:rPr>
              <w:t>Ա</w:t>
            </w:r>
            <w:r>
              <w:rPr>
                <w:rFonts w:ascii="Arial LatArm" w:hAnsi="Arial LatArm" w:cs="Arial"/>
              </w:rPr>
              <w:t xml:space="preserve">   </w:t>
            </w:r>
          </w:p>
        </w:tc>
        <w:tc>
          <w:tcPr>
            <w:tcW w:w="3173" w:type="dxa"/>
            <w:vAlign w:val="center"/>
          </w:tcPr>
          <w:p w14:paraId="559E3CE0" w14:textId="15485624"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2923844" w14:textId="131D4F5D"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21A77E34" w14:textId="77777777" w:rsidTr="00086ED7">
        <w:trPr>
          <w:cantSplit/>
          <w:trHeight w:val="2229"/>
          <w:jc w:val="center"/>
        </w:trPr>
        <w:tc>
          <w:tcPr>
            <w:tcW w:w="1868" w:type="dxa"/>
            <w:vAlign w:val="center"/>
          </w:tcPr>
          <w:p w14:paraId="5F59BA37" w14:textId="1D1F388C" w:rsidR="002C0269" w:rsidRDefault="002C0269" w:rsidP="002C0269">
            <w:pPr>
              <w:jc w:val="center"/>
              <w:rPr>
                <w:rFonts w:ascii="Sylfaen" w:hAnsi="Sylfaen"/>
                <w:sz w:val="22"/>
                <w:lang w:val="pt-BR"/>
              </w:rPr>
            </w:pPr>
            <w:r>
              <w:rPr>
                <w:rFonts w:ascii="Arial LatArm" w:hAnsi="Arial LatArm" w:cs="Arial"/>
              </w:rPr>
              <w:t>38</w:t>
            </w:r>
          </w:p>
        </w:tc>
        <w:tc>
          <w:tcPr>
            <w:tcW w:w="2245" w:type="dxa"/>
            <w:vAlign w:val="center"/>
          </w:tcPr>
          <w:p w14:paraId="1049B1C4" w14:textId="6C3ABCFF" w:rsidR="002C0269" w:rsidRDefault="002C0269" w:rsidP="002C0269">
            <w:pPr>
              <w:jc w:val="center"/>
              <w:rPr>
                <w:rFonts w:ascii="Arial Unicode" w:hAnsi="Arial Unicode" w:cs="Arial"/>
              </w:rPr>
            </w:pPr>
            <w:r>
              <w:rPr>
                <w:rFonts w:ascii="Arial Unicode" w:hAnsi="Arial Unicode" w:cs="Arial"/>
              </w:rPr>
              <w:t>31211180</w:t>
            </w:r>
          </w:p>
        </w:tc>
        <w:tc>
          <w:tcPr>
            <w:tcW w:w="2264" w:type="dxa"/>
            <w:vAlign w:val="center"/>
          </w:tcPr>
          <w:p w14:paraId="76356140" w14:textId="4CE614C7" w:rsidR="002C0269" w:rsidRDefault="002C0269" w:rsidP="002C0269">
            <w:pPr>
              <w:jc w:val="center"/>
              <w:rPr>
                <w:rFonts w:ascii="Arial LatArm" w:hAnsi="Arial LatArm" w:cs="Arial"/>
              </w:rPr>
            </w:pPr>
            <w:r>
              <w:rPr>
                <w:rFonts w:ascii="Arial" w:hAnsi="Arial" w:cs="Arial"/>
              </w:rPr>
              <w:t>Ավտոմատ</w:t>
            </w:r>
            <w:r>
              <w:rPr>
                <w:rFonts w:ascii="Arial LatArm" w:hAnsi="Arial LatArm" w:cs="Arial"/>
              </w:rPr>
              <w:t xml:space="preserve"> 32</w:t>
            </w:r>
            <w:r>
              <w:rPr>
                <w:rFonts w:ascii="Arial" w:hAnsi="Arial" w:cs="Arial"/>
              </w:rPr>
              <w:t>Ա</w:t>
            </w:r>
            <w:r>
              <w:rPr>
                <w:rFonts w:ascii="Arial LatArm" w:hAnsi="Arial LatArm" w:cs="Arial"/>
              </w:rPr>
              <w:t xml:space="preserve">   </w:t>
            </w:r>
          </w:p>
        </w:tc>
        <w:tc>
          <w:tcPr>
            <w:tcW w:w="3173" w:type="dxa"/>
            <w:vAlign w:val="center"/>
          </w:tcPr>
          <w:p w14:paraId="78E0C52A" w14:textId="667A6F2C"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61F8D245" w14:textId="0207DF04"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5D80632C" w14:textId="77777777" w:rsidTr="00086ED7">
        <w:trPr>
          <w:cantSplit/>
          <w:trHeight w:val="2229"/>
          <w:jc w:val="center"/>
        </w:trPr>
        <w:tc>
          <w:tcPr>
            <w:tcW w:w="1868" w:type="dxa"/>
            <w:vAlign w:val="center"/>
          </w:tcPr>
          <w:p w14:paraId="23569F44" w14:textId="51C90523" w:rsidR="002C0269" w:rsidRDefault="002C0269" w:rsidP="002C0269">
            <w:pPr>
              <w:jc w:val="center"/>
              <w:rPr>
                <w:rFonts w:ascii="Sylfaen" w:hAnsi="Sylfaen"/>
                <w:sz w:val="22"/>
                <w:lang w:val="pt-BR"/>
              </w:rPr>
            </w:pPr>
            <w:r>
              <w:rPr>
                <w:rFonts w:ascii="Arial LatArm" w:hAnsi="Arial LatArm" w:cs="Arial"/>
              </w:rPr>
              <w:t>39</w:t>
            </w:r>
          </w:p>
        </w:tc>
        <w:tc>
          <w:tcPr>
            <w:tcW w:w="2245" w:type="dxa"/>
            <w:vAlign w:val="center"/>
          </w:tcPr>
          <w:p w14:paraId="4D28C5D3" w14:textId="24718071" w:rsidR="002C0269" w:rsidRDefault="002C0269" w:rsidP="002C0269">
            <w:pPr>
              <w:jc w:val="center"/>
              <w:rPr>
                <w:rFonts w:ascii="Arial Unicode" w:hAnsi="Arial Unicode" w:cs="Arial"/>
              </w:rPr>
            </w:pPr>
            <w:r>
              <w:rPr>
                <w:rFonts w:ascii="Arial Unicode" w:hAnsi="Arial Unicode" w:cs="Arial"/>
              </w:rPr>
              <w:t>31211180</w:t>
            </w:r>
          </w:p>
        </w:tc>
        <w:tc>
          <w:tcPr>
            <w:tcW w:w="2264" w:type="dxa"/>
            <w:vAlign w:val="center"/>
          </w:tcPr>
          <w:p w14:paraId="303A0C7D" w14:textId="31B8014B" w:rsidR="002C0269" w:rsidRDefault="002C0269" w:rsidP="002C0269">
            <w:pPr>
              <w:jc w:val="center"/>
              <w:rPr>
                <w:rFonts w:ascii="Arial LatArm" w:hAnsi="Arial LatArm" w:cs="Arial"/>
              </w:rPr>
            </w:pPr>
            <w:r>
              <w:rPr>
                <w:rFonts w:ascii="Arial" w:hAnsi="Arial" w:cs="Arial"/>
              </w:rPr>
              <w:t>Ավտոմատ</w:t>
            </w:r>
            <w:r>
              <w:rPr>
                <w:rFonts w:ascii="Arial LatArm" w:hAnsi="Arial LatArm" w:cs="Arial"/>
              </w:rPr>
              <w:t xml:space="preserve"> 25</w:t>
            </w:r>
            <w:r>
              <w:rPr>
                <w:rFonts w:ascii="Arial" w:hAnsi="Arial" w:cs="Arial"/>
              </w:rPr>
              <w:t>Ա</w:t>
            </w:r>
            <w:r>
              <w:rPr>
                <w:rFonts w:ascii="Arial LatArm" w:hAnsi="Arial LatArm" w:cs="Arial"/>
              </w:rPr>
              <w:t xml:space="preserve">   </w:t>
            </w:r>
          </w:p>
        </w:tc>
        <w:tc>
          <w:tcPr>
            <w:tcW w:w="3173" w:type="dxa"/>
            <w:vAlign w:val="center"/>
          </w:tcPr>
          <w:p w14:paraId="3DFDF346" w14:textId="0303472B"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26A926E" w14:textId="2FCDDE44"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37B98228" w14:textId="77777777" w:rsidTr="00086ED7">
        <w:trPr>
          <w:cantSplit/>
          <w:trHeight w:val="2229"/>
          <w:jc w:val="center"/>
        </w:trPr>
        <w:tc>
          <w:tcPr>
            <w:tcW w:w="1868" w:type="dxa"/>
            <w:vAlign w:val="center"/>
          </w:tcPr>
          <w:p w14:paraId="7929C6A1" w14:textId="27D6E4FC" w:rsidR="002C0269" w:rsidRDefault="002C0269" w:rsidP="002C0269">
            <w:pPr>
              <w:jc w:val="center"/>
              <w:rPr>
                <w:rFonts w:ascii="Sylfaen" w:hAnsi="Sylfaen"/>
                <w:sz w:val="22"/>
                <w:lang w:val="pt-BR"/>
              </w:rPr>
            </w:pPr>
            <w:r>
              <w:rPr>
                <w:rFonts w:ascii="Arial LatArm" w:hAnsi="Arial LatArm" w:cs="Arial"/>
              </w:rPr>
              <w:t>40</w:t>
            </w:r>
          </w:p>
        </w:tc>
        <w:tc>
          <w:tcPr>
            <w:tcW w:w="2245" w:type="dxa"/>
            <w:vAlign w:val="center"/>
          </w:tcPr>
          <w:p w14:paraId="52B5FBF5" w14:textId="315947FE" w:rsidR="002C0269" w:rsidRDefault="002C0269" w:rsidP="002C0269">
            <w:pPr>
              <w:jc w:val="center"/>
              <w:rPr>
                <w:rFonts w:ascii="Arial Unicode" w:hAnsi="Arial Unicode" w:cs="Arial"/>
              </w:rPr>
            </w:pPr>
            <w:r>
              <w:rPr>
                <w:rFonts w:ascii="Arial Unicode" w:hAnsi="Arial Unicode" w:cs="Arial"/>
              </w:rPr>
              <w:t>31211180</w:t>
            </w:r>
          </w:p>
        </w:tc>
        <w:tc>
          <w:tcPr>
            <w:tcW w:w="2264" w:type="dxa"/>
            <w:vAlign w:val="center"/>
          </w:tcPr>
          <w:p w14:paraId="2A8FCE61" w14:textId="7B165C68" w:rsidR="002C0269" w:rsidRDefault="002C0269" w:rsidP="002C0269">
            <w:pPr>
              <w:jc w:val="center"/>
              <w:rPr>
                <w:rFonts w:ascii="Arial LatArm" w:hAnsi="Arial LatArm" w:cs="Arial"/>
              </w:rPr>
            </w:pPr>
            <w:r>
              <w:rPr>
                <w:rFonts w:ascii="Arial" w:hAnsi="Arial" w:cs="Arial"/>
              </w:rPr>
              <w:t>Ավտոմատ</w:t>
            </w:r>
            <w:r>
              <w:rPr>
                <w:rFonts w:ascii="Arial LatArm" w:hAnsi="Arial LatArm" w:cs="Arial"/>
              </w:rPr>
              <w:t xml:space="preserve"> 16</w:t>
            </w:r>
            <w:r>
              <w:rPr>
                <w:rFonts w:ascii="Arial" w:hAnsi="Arial" w:cs="Arial"/>
              </w:rPr>
              <w:t>Ա</w:t>
            </w:r>
            <w:r>
              <w:rPr>
                <w:rFonts w:ascii="Arial LatArm" w:hAnsi="Arial LatArm" w:cs="Arial"/>
              </w:rPr>
              <w:t xml:space="preserve">   </w:t>
            </w:r>
          </w:p>
        </w:tc>
        <w:tc>
          <w:tcPr>
            <w:tcW w:w="3173" w:type="dxa"/>
            <w:vAlign w:val="center"/>
          </w:tcPr>
          <w:p w14:paraId="69ED3A0D" w14:textId="07D4B689"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CD8E441" w14:textId="066B5DD2"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6414FADA" w14:textId="77777777" w:rsidTr="00086ED7">
        <w:trPr>
          <w:cantSplit/>
          <w:trHeight w:val="2229"/>
          <w:jc w:val="center"/>
        </w:trPr>
        <w:tc>
          <w:tcPr>
            <w:tcW w:w="1868" w:type="dxa"/>
            <w:vAlign w:val="center"/>
          </w:tcPr>
          <w:p w14:paraId="76198D94" w14:textId="7A1B6625" w:rsidR="002C0269" w:rsidRDefault="002C0269" w:rsidP="002C0269">
            <w:pPr>
              <w:jc w:val="center"/>
              <w:rPr>
                <w:rFonts w:ascii="Sylfaen" w:hAnsi="Sylfaen"/>
                <w:sz w:val="22"/>
                <w:lang w:val="pt-BR"/>
              </w:rPr>
            </w:pPr>
            <w:r>
              <w:rPr>
                <w:rFonts w:ascii="Arial LatArm" w:hAnsi="Arial LatArm" w:cs="Arial"/>
              </w:rPr>
              <w:lastRenderedPageBreak/>
              <w:t>41</w:t>
            </w:r>
          </w:p>
        </w:tc>
        <w:tc>
          <w:tcPr>
            <w:tcW w:w="2245" w:type="dxa"/>
            <w:vAlign w:val="center"/>
          </w:tcPr>
          <w:p w14:paraId="4D595FD9" w14:textId="492BA60D" w:rsidR="002C0269" w:rsidRDefault="002C0269" w:rsidP="002C0269">
            <w:pPr>
              <w:jc w:val="center"/>
              <w:rPr>
                <w:rFonts w:ascii="Arial Unicode" w:hAnsi="Arial Unicode" w:cs="Arial"/>
              </w:rPr>
            </w:pPr>
            <w:r>
              <w:rPr>
                <w:rFonts w:ascii="Arial Unicode" w:hAnsi="Arial Unicode" w:cs="Arial"/>
              </w:rPr>
              <w:t>31211180</w:t>
            </w:r>
          </w:p>
        </w:tc>
        <w:tc>
          <w:tcPr>
            <w:tcW w:w="2264" w:type="dxa"/>
            <w:vAlign w:val="center"/>
          </w:tcPr>
          <w:p w14:paraId="78BEF60C" w14:textId="23E3EA88" w:rsidR="002C0269" w:rsidRDefault="002C0269" w:rsidP="002C0269">
            <w:pPr>
              <w:jc w:val="center"/>
              <w:rPr>
                <w:rFonts w:ascii="Arial LatArm" w:hAnsi="Arial LatArm" w:cs="Arial"/>
              </w:rPr>
            </w:pPr>
            <w:r>
              <w:rPr>
                <w:rFonts w:ascii="Arial" w:hAnsi="Arial" w:cs="Arial"/>
              </w:rPr>
              <w:t>Ավտոմատ</w:t>
            </w:r>
            <w:r>
              <w:rPr>
                <w:rFonts w:ascii="Arial LatArm" w:hAnsi="Arial LatArm" w:cs="Arial"/>
              </w:rPr>
              <w:t xml:space="preserve"> 6</w:t>
            </w:r>
            <w:r>
              <w:rPr>
                <w:rFonts w:ascii="Arial" w:hAnsi="Arial" w:cs="Arial"/>
              </w:rPr>
              <w:t>Ա</w:t>
            </w:r>
            <w:r>
              <w:rPr>
                <w:rFonts w:ascii="Arial LatArm" w:hAnsi="Arial LatArm" w:cs="Arial"/>
              </w:rPr>
              <w:t xml:space="preserve">   </w:t>
            </w:r>
          </w:p>
        </w:tc>
        <w:tc>
          <w:tcPr>
            <w:tcW w:w="3173" w:type="dxa"/>
            <w:vAlign w:val="center"/>
          </w:tcPr>
          <w:p w14:paraId="50F231FB" w14:textId="5FFAEFAB"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76743B54" w14:textId="38C95DAB"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4755AC34" w14:textId="77777777" w:rsidTr="00086ED7">
        <w:trPr>
          <w:cantSplit/>
          <w:trHeight w:val="2229"/>
          <w:jc w:val="center"/>
        </w:trPr>
        <w:tc>
          <w:tcPr>
            <w:tcW w:w="1868" w:type="dxa"/>
            <w:vAlign w:val="center"/>
          </w:tcPr>
          <w:p w14:paraId="3011BB96" w14:textId="082A880A" w:rsidR="002C0269" w:rsidRDefault="002C0269" w:rsidP="002C0269">
            <w:pPr>
              <w:jc w:val="center"/>
              <w:rPr>
                <w:rFonts w:ascii="Sylfaen" w:hAnsi="Sylfaen"/>
                <w:sz w:val="22"/>
                <w:lang w:val="pt-BR"/>
              </w:rPr>
            </w:pPr>
            <w:r>
              <w:rPr>
                <w:rFonts w:ascii="Arial LatArm" w:hAnsi="Arial LatArm" w:cs="Arial"/>
              </w:rPr>
              <w:t>42</w:t>
            </w:r>
          </w:p>
        </w:tc>
        <w:tc>
          <w:tcPr>
            <w:tcW w:w="2245" w:type="dxa"/>
            <w:vAlign w:val="center"/>
          </w:tcPr>
          <w:p w14:paraId="33563642" w14:textId="2A8E2534" w:rsidR="002C0269" w:rsidRDefault="002C0269" w:rsidP="002C0269">
            <w:pPr>
              <w:jc w:val="center"/>
              <w:rPr>
                <w:rFonts w:ascii="Arial Unicode" w:hAnsi="Arial Unicode" w:cs="Arial"/>
              </w:rPr>
            </w:pPr>
            <w:r>
              <w:rPr>
                <w:rFonts w:ascii="Arial Unicode" w:hAnsi="Arial Unicode" w:cs="Arial"/>
              </w:rPr>
              <w:t>31681700</w:t>
            </w:r>
          </w:p>
        </w:tc>
        <w:tc>
          <w:tcPr>
            <w:tcW w:w="2264" w:type="dxa"/>
            <w:vAlign w:val="center"/>
          </w:tcPr>
          <w:p w14:paraId="0D6C4C1F" w14:textId="79A93AD8" w:rsidR="002C0269" w:rsidRDefault="002C0269" w:rsidP="002C0269">
            <w:pPr>
              <w:jc w:val="center"/>
              <w:rPr>
                <w:rFonts w:ascii="Arial LatArm" w:hAnsi="Arial LatArm" w:cs="Arial"/>
              </w:rPr>
            </w:pPr>
            <w:r>
              <w:rPr>
                <w:rFonts w:ascii="Arial" w:hAnsi="Arial" w:cs="Arial"/>
              </w:rPr>
              <w:t>Բաժանման</w:t>
            </w:r>
            <w:r>
              <w:rPr>
                <w:rFonts w:ascii="Arial LatArm" w:hAnsi="Arial LatArm" w:cs="Arial"/>
              </w:rPr>
              <w:t xml:space="preserve"> </w:t>
            </w:r>
            <w:r>
              <w:rPr>
                <w:rFonts w:ascii="Arial" w:hAnsi="Arial" w:cs="Arial"/>
              </w:rPr>
              <w:t>տուփ</w:t>
            </w:r>
            <w:r>
              <w:rPr>
                <w:rFonts w:ascii="Arial LatArm" w:hAnsi="Arial LatArm" w:cs="Arial"/>
              </w:rPr>
              <w:t xml:space="preserve"> </w:t>
            </w:r>
            <w:r>
              <w:rPr>
                <w:rFonts w:ascii="Arial" w:hAnsi="Arial" w:cs="Arial"/>
              </w:rPr>
              <w:t>պլաստմասե</w:t>
            </w:r>
            <w:r>
              <w:rPr>
                <w:rFonts w:ascii="Arial LatArm" w:hAnsi="Arial LatArm" w:cs="Arial"/>
              </w:rPr>
              <w:t xml:space="preserve"> 250*195*96</w:t>
            </w:r>
            <w:r>
              <w:rPr>
                <w:rFonts w:ascii="Arial" w:hAnsi="Arial" w:cs="Arial"/>
              </w:rPr>
              <w:t>մմ</w:t>
            </w:r>
          </w:p>
        </w:tc>
        <w:tc>
          <w:tcPr>
            <w:tcW w:w="3173" w:type="dxa"/>
            <w:vAlign w:val="center"/>
          </w:tcPr>
          <w:p w14:paraId="0EB0FDB2" w14:textId="201B4E34"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70148E1" w14:textId="5293D5A4"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57D93D95" w14:textId="77777777" w:rsidTr="00086ED7">
        <w:trPr>
          <w:cantSplit/>
          <w:trHeight w:val="2229"/>
          <w:jc w:val="center"/>
        </w:trPr>
        <w:tc>
          <w:tcPr>
            <w:tcW w:w="1868" w:type="dxa"/>
            <w:vAlign w:val="center"/>
          </w:tcPr>
          <w:p w14:paraId="0D4D0917" w14:textId="62B19F01" w:rsidR="002C0269" w:rsidRDefault="002C0269" w:rsidP="002C0269">
            <w:pPr>
              <w:jc w:val="center"/>
              <w:rPr>
                <w:rFonts w:ascii="Sylfaen" w:hAnsi="Sylfaen"/>
                <w:sz w:val="22"/>
                <w:lang w:val="pt-BR"/>
              </w:rPr>
            </w:pPr>
            <w:r>
              <w:rPr>
                <w:rFonts w:ascii="Arial LatArm" w:hAnsi="Arial LatArm" w:cs="Arial"/>
              </w:rPr>
              <w:t>43</w:t>
            </w:r>
          </w:p>
        </w:tc>
        <w:tc>
          <w:tcPr>
            <w:tcW w:w="2245" w:type="dxa"/>
            <w:vAlign w:val="center"/>
          </w:tcPr>
          <w:p w14:paraId="5F626968" w14:textId="2A36059F" w:rsidR="002C0269" w:rsidRDefault="002C0269" w:rsidP="002C0269">
            <w:pPr>
              <w:jc w:val="center"/>
              <w:rPr>
                <w:rFonts w:ascii="Arial Unicode" w:hAnsi="Arial Unicode" w:cs="Arial"/>
              </w:rPr>
            </w:pPr>
            <w:r>
              <w:rPr>
                <w:rFonts w:ascii="Arial Unicode" w:hAnsi="Arial Unicode" w:cs="Arial"/>
              </w:rPr>
              <w:t>31682110</w:t>
            </w:r>
          </w:p>
        </w:tc>
        <w:tc>
          <w:tcPr>
            <w:tcW w:w="2264" w:type="dxa"/>
            <w:vAlign w:val="center"/>
          </w:tcPr>
          <w:p w14:paraId="5D72A182" w14:textId="6C436FB2" w:rsidR="002C0269" w:rsidRDefault="002C0269" w:rsidP="002C0269">
            <w:pPr>
              <w:jc w:val="center"/>
              <w:rPr>
                <w:rFonts w:ascii="Arial LatArm" w:hAnsi="Arial LatArm" w:cs="Arial"/>
              </w:rPr>
            </w:pPr>
            <w:r>
              <w:rPr>
                <w:rFonts w:ascii="Arial" w:hAnsi="Arial" w:cs="Arial"/>
              </w:rPr>
              <w:t>Մետաղական</w:t>
            </w:r>
            <w:r>
              <w:rPr>
                <w:rFonts w:ascii="Arial LatArm" w:hAnsi="Arial LatArm" w:cs="Arial"/>
              </w:rPr>
              <w:t xml:space="preserve"> </w:t>
            </w:r>
            <w:r>
              <w:rPr>
                <w:rFonts w:ascii="Arial" w:hAnsi="Arial" w:cs="Arial"/>
              </w:rPr>
              <w:t>արկղ</w:t>
            </w:r>
            <w:r>
              <w:rPr>
                <w:rFonts w:ascii="Arial LatArm" w:hAnsi="Arial LatArm" w:cs="Arial"/>
              </w:rPr>
              <w:t>, /</w:t>
            </w:r>
            <w:r>
              <w:rPr>
                <w:rFonts w:ascii="Arial" w:hAnsi="Arial" w:cs="Arial"/>
              </w:rPr>
              <w:t>հերմետիկ</w:t>
            </w:r>
            <w:r>
              <w:rPr>
                <w:rFonts w:ascii="Arial LatArm" w:hAnsi="Arial LatArm" w:cs="Arial"/>
              </w:rPr>
              <w:t>/</w:t>
            </w:r>
          </w:p>
        </w:tc>
        <w:tc>
          <w:tcPr>
            <w:tcW w:w="3173" w:type="dxa"/>
            <w:vAlign w:val="center"/>
          </w:tcPr>
          <w:p w14:paraId="11AAD331" w14:textId="0C77C9A0"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6174C5E8" w14:textId="6A7EB8D1"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C0269" w:rsidRPr="004D5577" w14:paraId="7381FBBB" w14:textId="77777777" w:rsidTr="00086ED7">
        <w:trPr>
          <w:cantSplit/>
          <w:trHeight w:val="2229"/>
          <w:jc w:val="center"/>
        </w:trPr>
        <w:tc>
          <w:tcPr>
            <w:tcW w:w="1868" w:type="dxa"/>
            <w:vAlign w:val="center"/>
          </w:tcPr>
          <w:p w14:paraId="4DD11716" w14:textId="532DCC1E" w:rsidR="002C0269" w:rsidRDefault="002C0269" w:rsidP="002C0269">
            <w:pPr>
              <w:jc w:val="center"/>
              <w:rPr>
                <w:rFonts w:ascii="Sylfaen" w:hAnsi="Sylfaen"/>
                <w:sz w:val="22"/>
                <w:lang w:val="pt-BR"/>
              </w:rPr>
            </w:pPr>
            <w:r>
              <w:rPr>
                <w:rFonts w:ascii="Arial LatArm" w:hAnsi="Arial LatArm" w:cs="Arial"/>
              </w:rPr>
              <w:t>44</w:t>
            </w:r>
          </w:p>
        </w:tc>
        <w:tc>
          <w:tcPr>
            <w:tcW w:w="2245" w:type="dxa"/>
            <w:vAlign w:val="center"/>
          </w:tcPr>
          <w:p w14:paraId="696F9356" w14:textId="75827468" w:rsidR="002C0269" w:rsidRDefault="002C0269" w:rsidP="002C0269">
            <w:pPr>
              <w:jc w:val="center"/>
              <w:rPr>
                <w:rFonts w:ascii="Arial Unicode" w:hAnsi="Arial Unicode" w:cs="Arial"/>
              </w:rPr>
            </w:pPr>
            <w:r>
              <w:rPr>
                <w:rFonts w:ascii="Arial Unicode" w:hAnsi="Arial Unicode" w:cs="Arial"/>
              </w:rPr>
              <w:t>44423220</w:t>
            </w:r>
          </w:p>
        </w:tc>
        <w:tc>
          <w:tcPr>
            <w:tcW w:w="2264" w:type="dxa"/>
            <w:vAlign w:val="center"/>
          </w:tcPr>
          <w:p w14:paraId="78743D1B" w14:textId="7220E9FC" w:rsidR="002C0269" w:rsidRDefault="002C0269" w:rsidP="002C0269">
            <w:pPr>
              <w:jc w:val="center"/>
              <w:rPr>
                <w:rFonts w:ascii="Arial LatArm" w:hAnsi="Arial LatArm" w:cs="Arial"/>
              </w:rPr>
            </w:pPr>
            <w:r>
              <w:rPr>
                <w:rFonts w:ascii="Arial LatArm" w:hAnsi="Arial LatArm" w:cs="Arial"/>
              </w:rPr>
              <w:t xml:space="preserve"> </w:t>
            </w:r>
            <w:r>
              <w:rPr>
                <w:rFonts w:ascii="Arial" w:hAnsi="Arial" w:cs="Arial"/>
              </w:rPr>
              <w:t>Տելեսկոպիկ</w:t>
            </w:r>
            <w:r>
              <w:rPr>
                <w:rFonts w:ascii="Arial LatArm" w:hAnsi="Arial LatArm" w:cs="Arial"/>
              </w:rPr>
              <w:t xml:space="preserve"> </w:t>
            </w:r>
            <w:r>
              <w:rPr>
                <w:rFonts w:ascii="Arial" w:hAnsi="Arial" w:cs="Arial"/>
              </w:rPr>
              <w:t>աստիճան</w:t>
            </w:r>
          </w:p>
        </w:tc>
        <w:tc>
          <w:tcPr>
            <w:tcW w:w="3173" w:type="dxa"/>
            <w:vAlign w:val="center"/>
          </w:tcPr>
          <w:p w14:paraId="1E59201C" w14:textId="1A8524E3" w:rsidR="002C0269" w:rsidRPr="004D5577" w:rsidRDefault="002C0269" w:rsidP="002C0269">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C3189D8" w14:textId="00E4CEB8" w:rsidR="002C0269" w:rsidRPr="004D5577" w:rsidRDefault="002C0269" w:rsidP="002C0269">
            <w:pPr>
              <w:jc w:val="center"/>
              <w:rPr>
                <w:rFonts w:ascii="Sylfaen" w:hAnsi="Sylfaen"/>
                <w:sz w:val="22"/>
                <w:lang w:val="pt-BR"/>
              </w:rPr>
            </w:pPr>
            <w:r w:rsidRPr="004D5577">
              <w:rPr>
                <w:rFonts w:ascii="Sylfaen" w:hAnsi="Sylfaen"/>
                <w:sz w:val="22"/>
                <w:lang w:val="pt-BR"/>
              </w:rPr>
              <w:t>0 %</w:t>
            </w:r>
          </w:p>
        </w:tc>
      </w:tr>
      <w:tr w:rsidR="002A0341" w:rsidRPr="004D5577" w14:paraId="4F8F41B9" w14:textId="77777777" w:rsidTr="00086ED7">
        <w:trPr>
          <w:cantSplit/>
          <w:trHeight w:val="557"/>
          <w:jc w:val="center"/>
        </w:trPr>
        <w:tc>
          <w:tcPr>
            <w:tcW w:w="9550" w:type="dxa"/>
            <w:gridSpan w:val="4"/>
            <w:vAlign w:val="center"/>
          </w:tcPr>
          <w:p w14:paraId="0D4788EB" w14:textId="77777777" w:rsidR="002A0341" w:rsidRPr="00B535BA" w:rsidRDefault="002A0341" w:rsidP="00086ED7">
            <w:pPr>
              <w:jc w:val="center"/>
              <w:rPr>
                <w:rFonts w:ascii="Sylfaen" w:hAnsi="Sylfaen"/>
                <w:b/>
                <w:sz w:val="22"/>
                <w:lang w:val="pt-BR"/>
              </w:rPr>
            </w:pPr>
            <w:r w:rsidRPr="00B535BA">
              <w:rPr>
                <w:rFonts w:ascii="Sylfaen" w:hAnsi="Sylfaen"/>
                <w:b/>
                <w:sz w:val="22"/>
                <w:lang w:val="pt-BR"/>
              </w:rPr>
              <w:t>Ընդամենը</w:t>
            </w:r>
          </w:p>
        </w:tc>
        <w:tc>
          <w:tcPr>
            <w:tcW w:w="1085" w:type="dxa"/>
            <w:vAlign w:val="center"/>
          </w:tcPr>
          <w:p w14:paraId="0C5C64AF" w14:textId="77777777" w:rsidR="002A0341" w:rsidRPr="004D5577" w:rsidRDefault="002A0341" w:rsidP="00086ED7">
            <w:pPr>
              <w:jc w:val="center"/>
              <w:rPr>
                <w:rFonts w:ascii="Sylfaen" w:hAnsi="Sylfaen"/>
                <w:sz w:val="22"/>
                <w:lang w:val="pt-BR"/>
              </w:rPr>
            </w:pPr>
            <w:r w:rsidRPr="004D5577">
              <w:rPr>
                <w:rFonts w:ascii="Sylfaen" w:hAnsi="Sylfaen"/>
                <w:sz w:val="22"/>
                <w:lang w:val="pt-BR"/>
              </w:rPr>
              <w:t>0 %</w:t>
            </w:r>
          </w:p>
        </w:tc>
      </w:tr>
    </w:tbl>
    <w:p w14:paraId="7DB6B428" w14:textId="77777777" w:rsidR="00ED561E" w:rsidRPr="004D5577" w:rsidRDefault="00ED561E" w:rsidP="00ED561E">
      <w:pPr>
        <w:jc w:val="both"/>
        <w:rPr>
          <w:rFonts w:ascii="Sylfaen" w:hAnsi="Sylfaen"/>
          <w:sz w:val="22"/>
          <w:lang w:val="pt-BR"/>
        </w:rPr>
      </w:pPr>
    </w:p>
    <w:p w14:paraId="652A656E" w14:textId="77777777" w:rsidR="00ED561E" w:rsidRPr="00AE2768" w:rsidRDefault="00ED561E" w:rsidP="00ED561E">
      <w:pPr>
        <w:jc w:val="both"/>
        <w:rPr>
          <w:rFonts w:ascii="GHEA Grapalat" w:hAnsi="GHEA Grapalat" w:cs="Sylfaen"/>
          <w:i/>
          <w:sz w:val="18"/>
          <w:szCs w:val="18"/>
          <w:lang w:val="pt-BR"/>
        </w:rPr>
      </w:pPr>
      <w:r w:rsidRPr="00F60A09">
        <w:rPr>
          <w:rFonts w:ascii="GHEA Grapalat" w:hAnsi="GHEA Grapalat"/>
          <w:i/>
          <w:sz w:val="18"/>
          <w:szCs w:val="18"/>
          <w:lang w:val="pt-BR"/>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6821364" w14:textId="77777777" w:rsidR="00ED561E" w:rsidRPr="00D677B3" w:rsidRDefault="00ED561E" w:rsidP="00ED561E">
      <w:pPr>
        <w:rPr>
          <w:rFonts w:ascii="GHEA Grapalat" w:hAnsi="GHEA Grapalat"/>
          <w:i/>
          <w:sz w:val="18"/>
          <w:szCs w:val="18"/>
          <w:lang w:val="pt-BR"/>
        </w:rPr>
      </w:pPr>
    </w:p>
    <w:p w14:paraId="672EA26A" w14:textId="77777777" w:rsidR="00ED561E" w:rsidRDefault="00ED561E" w:rsidP="00ED561E">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319BA77" w14:textId="77777777" w:rsidR="00ED561E" w:rsidRDefault="00ED561E" w:rsidP="00ED561E">
      <w:pPr>
        <w:rPr>
          <w:rFonts w:ascii="GHEA Grapalat" w:hAnsi="GHEA Grapalat" w:cs="Sylfaen"/>
          <w:i/>
          <w:sz w:val="18"/>
          <w:szCs w:val="18"/>
          <w:lang w:val="pt-BR"/>
        </w:rPr>
      </w:pPr>
    </w:p>
    <w:p w14:paraId="0D1327AC" w14:textId="77777777" w:rsidR="00ED561E" w:rsidRPr="003D7A72" w:rsidRDefault="00ED561E" w:rsidP="00ED561E">
      <w:pPr>
        <w:rPr>
          <w:rFonts w:ascii="GHEA Grapalat" w:hAnsi="GHEA Grapalat"/>
          <w:i/>
          <w:sz w:val="18"/>
          <w:szCs w:val="18"/>
          <w:lang w:val="pt-BR"/>
        </w:rPr>
      </w:pPr>
    </w:p>
    <w:tbl>
      <w:tblPr>
        <w:tblW w:w="10413" w:type="dxa"/>
        <w:jc w:val="center"/>
        <w:tblLayout w:type="fixed"/>
        <w:tblLook w:val="0000" w:firstRow="0" w:lastRow="0" w:firstColumn="0" w:lastColumn="0" w:noHBand="0" w:noVBand="0"/>
      </w:tblPr>
      <w:tblGrid>
        <w:gridCol w:w="4935"/>
        <w:gridCol w:w="519"/>
        <w:gridCol w:w="4959"/>
      </w:tblGrid>
      <w:tr w:rsidR="00ED561E" w:rsidRPr="00752623" w14:paraId="30F38BB9" w14:textId="77777777" w:rsidTr="00791B98">
        <w:trPr>
          <w:trHeight w:val="3107"/>
          <w:jc w:val="center"/>
        </w:trPr>
        <w:tc>
          <w:tcPr>
            <w:tcW w:w="4935" w:type="dxa"/>
          </w:tcPr>
          <w:p w14:paraId="32E5AD0E" w14:textId="77777777" w:rsidR="00ED561E" w:rsidRDefault="00ED561E" w:rsidP="00791B98">
            <w:pPr>
              <w:jc w:val="center"/>
              <w:rPr>
                <w:rFonts w:ascii="Sylfaen" w:hAnsi="Sylfaen" w:cs="Sylfaen"/>
                <w:b/>
                <w:bCs/>
                <w:lang w:val="pt-BR"/>
              </w:rPr>
            </w:pPr>
          </w:p>
          <w:p w14:paraId="302CCC11" w14:textId="77777777" w:rsidR="00ED561E" w:rsidRPr="00D05B89" w:rsidRDefault="00ED561E" w:rsidP="00791B98">
            <w:pPr>
              <w:jc w:val="center"/>
              <w:rPr>
                <w:rFonts w:ascii="GHEA Grapalat" w:hAnsi="GHEA Grapalat"/>
                <w:sz w:val="22"/>
                <w:szCs w:val="22"/>
                <w:lang w:val="hy-AM"/>
              </w:rPr>
            </w:pPr>
            <w:r w:rsidRPr="00752623">
              <w:rPr>
                <w:rFonts w:ascii="Sylfaen" w:hAnsi="Sylfaen" w:cs="Sylfaen"/>
                <w:b/>
                <w:bCs/>
                <w:lang w:val="pt-BR"/>
              </w:rPr>
              <w:t>ՎԱՃԱՌՈՂ</w:t>
            </w:r>
          </w:p>
          <w:p w14:paraId="419D7889" w14:textId="77777777" w:rsidR="00ED561E" w:rsidRPr="00D05B89" w:rsidRDefault="00ED561E" w:rsidP="00791B98">
            <w:pPr>
              <w:jc w:val="center"/>
              <w:rPr>
                <w:rFonts w:ascii="GHEA Grapalat" w:hAnsi="GHEA Grapalat"/>
                <w:lang w:val="hy-AM"/>
              </w:rPr>
            </w:pPr>
          </w:p>
          <w:p w14:paraId="5126057C" w14:textId="77777777" w:rsidR="00ED561E" w:rsidRPr="00D05B89" w:rsidRDefault="00ED561E" w:rsidP="00791B98">
            <w:pPr>
              <w:jc w:val="center"/>
              <w:rPr>
                <w:rFonts w:ascii="GHEA Grapalat" w:hAnsi="GHEA Grapalat"/>
                <w:lang w:val="hy-AM"/>
              </w:rPr>
            </w:pPr>
          </w:p>
          <w:p w14:paraId="3AAD42CF" w14:textId="77777777" w:rsidR="00ED561E" w:rsidRPr="00D05B89" w:rsidRDefault="00ED561E" w:rsidP="00791B98">
            <w:pPr>
              <w:jc w:val="center"/>
              <w:rPr>
                <w:rFonts w:ascii="GHEA Grapalat" w:hAnsi="GHEA Grapalat"/>
                <w:lang w:val="hy-AM"/>
              </w:rPr>
            </w:pPr>
          </w:p>
          <w:p w14:paraId="23E8D418" w14:textId="77777777" w:rsidR="00ED561E" w:rsidRPr="00D05B89" w:rsidRDefault="00ED561E" w:rsidP="00791B98">
            <w:pPr>
              <w:rPr>
                <w:rFonts w:ascii="GHEA Grapalat" w:hAnsi="GHEA Grapalat"/>
                <w:lang w:val="hy-AM"/>
              </w:rPr>
            </w:pPr>
            <w:r w:rsidRPr="00D05B89">
              <w:rPr>
                <w:rFonts w:ascii="Arial LatArm" w:hAnsi="Arial LatArm" w:cs="Sylfaen"/>
                <w:bCs/>
                <w:sz w:val="20"/>
                <w:lang w:val="hy-AM"/>
              </w:rPr>
              <w:t xml:space="preserve">       ¾É. ÷áëï.</w:t>
            </w:r>
          </w:p>
          <w:p w14:paraId="361D6ED7" w14:textId="77777777" w:rsidR="00ED561E" w:rsidRPr="00D05B89" w:rsidRDefault="00ED561E" w:rsidP="00791B98">
            <w:pPr>
              <w:jc w:val="center"/>
              <w:rPr>
                <w:rFonts w:ascii="GHEA Grapalat" w:hAnsi="GHEA Grapalat"/>
                <w:lang w:val="hy-AM"/>
              </w:rPr>
            </w:pPr>
          </w:p>
          <w:p w14:paraId="22320AF2" w14:textId="77777777" w:rsidR="00ED561E" w:rsidRPr="00D05B89" w:rsidRDefault="00ED561E" w:rsidP="00791B98">
            <w:pPr>
              <w:jc w:val="center"/>
              <w:rPr>
                <w:rFonts w:ascii="GHEA Grapalat" w:hAnsi="GHEA Grapalat"/>
                <w:lang w:val="hy-AM"/>
              </w:rPr>
            </w:pPr>
          </w:p>
          <w:p w14:paraId="74DA9B69" w14:textId="77777777" w:rsidR="00ED561E" w:rsidRPr="00D05B89" w:rsidRDefault="00ED561E" w:rsidP="00791B98">
            <w:pPr>
              <w:jc w:val="center"/>
              <w:rPr>
                <w:rFonts w:ascii="GHEA Grapalat" w:hAnsi="GHEA Grapalat"/>
                <w:lang w:val="hy-AM"/>
              </w:rPr>
            </w:pPr>
            <w:r w:rsidRPr="00D05B89">
              <w:rPr>
                <w:rFonts w:ascii="GHEA Grapalat" w:hAnsi="GHEA Grapalat"/>
                <w:lang w:val="hy-AM"/>
              </w:rPr>
              <w:t>---------------------------------</w:t>
            </w:r>
          </w:p>
          <w:p w14:paraId="0188FF83" w14:textId="77777777" w:rsidR="00ED561E" w:rsidRPr="00D05B89" w:rsidRDefault="00ED561E" w:rsidP="00791B98">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7FBEFB82" w14:textId="77777777" w:rsidR="00ED561E" w:rsidRPr="00D05B89" w:rsidRDefault="00ED561E" w:rsidP="00791B98">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5CC3AFE6" w14:textId="77777777" w:rsidR="00ED561E" w:rsidRPr="00D05B89" w:rsidRDefault="00ED561E" w:rsidP="00791B98">
            <w:pPr>
              <w:jc w:val="center"/>
              <w:rPr>
                <w:rFonts w:ascii="GHEA Grapalat" w:hAnsi="GHEA Grapalat"/>
                <w:lang w:val="hy-AM"/>
              </w:rPr>
            </w:pPr>
          </w:p>
        </w:tc>
        <w:tc>
          <w:tcPr>
            <w:tcW w:w="4959" w:type="dxa"/>
          </w:tcPr>
          <w:p w14:paraId="5A3FF1BB" w14:textId="77777777" w:rsidR="00ED561E" w:rsidRPr="00752623" w:rsidRDefault="00ED561E" w:rsidP="00791B98">
            <w:pPr>
              <w:jc w:val="center"/>
              <w:rPr>
                <w:rFonts w:ascii="GHEA Grapalat" w:hAnsi="GHEA Grapalat" w:cs="Sylfaen"/>
                <w:b/>
                <w:bCs/>
                <w:lang w:val="nb-NO"/>
              </w:rPr>
            </w:pPr>
            <w:r w:rsidRPr="00752623">
              <w:rPr>
                <w:rFonts w:ascii="Sylfaen" w:hAnsi="Sylfaen" w:cs="Sylfaen"/>
                <w:b/>
                <w:bCs/>
                <w:lang w:val="nb-NO"/>
              </w:rPr>
              <w:t>ԳՆՈՐԴ</w:t>
            </w:r>
          </w:p>
          <w:p w14:paraId="62297157" w14:textId="77777777" w:rsidR="00ED561E" w:rsidRPr="00D05B89" w:rsidRDefault="00ED561E" w:rsidP="00791B98">
            <w:pPr>
              <w:jc w:val="center"/>
              <w:rPr>
                <w:rFonts w:ascii="Arial LatArm" w:hAnsi="Arial LatArm" w:cs="Sylfaen"/>
                <w:b/>
                <w:bCs/>
                <w:sz w:val="20"/>
                <w:lang w:val="hy-AM"/>
              </w:rPr>
            </w:pPr>
            <w:r w:rsidRPr="00D05B89">
              <w:rPr>
                <w:rFonts w:ascii="Arial LatArm" w:hAnsi="Arial LatArm" w:cs="Sylfaen"/>
                <w:b/>
                <w:bCs/>
                <w:lang w:val="hy-AM"/>
              </w:rPr>
              <w:t>§</w:t>
            </w:r>
            <w:r w:rsidRPr="00D05B89">
              <w:rPr>
                <w:rFonts w:ascii="Arial LatArm" w:hAnsi="Arial LatArm" w:cs="Sylfaen"/>
                <w:b/>
                <w:bCs/>
                <w:sz w:val="20"/>
                <w:lang w:val="hy-AM"/>
              </w:rPr>
              <w:t xml:space="preserve">ºñù³ÕÉáõÛë¦ ö´À </w:t>
            </w:r>
          </w:p>
          <w:p w14:paraId="6AEE11B6"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ù. ºñ¨³Ý ´áõ½³Ý¹Ç 1/4, ÎáÙÇï³ë 28</w:t>
            </w:r>
          </w:p>
          <w:p w14:paraId="4A2A5DAA"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 xml:space="preserve">    §²ð²ð²î´²ÜÎ¦ ´´À</w:t>
            </w:r>
          </w:p>
          <w:p w14:paraId="565827FC"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 xml:space="preserve">     Ð/Ð 1510004597930100 ÐìÐÐ 02504913 </w:t>
            </w:r>
          </w:p>
          <w:p w14:paraId="0F02D79A" w14:textId="77777777" w:rsidR="00ED561E" w:rsidRPr="00D05B89" w:rsidRDefault="00ED561E" w:rsidP="00791B98">
            <w:pPr>
              <w:jc w:val="center"/>
              <w:rPr>
                <w:rFonts w:ascii="Sylfaen" w:hAnsi="Sylfaen"/>
                <w:lang w:val="hy-AM"/>
              </w:rPr>
            </w:pPr>
            <w:r w:rsidRPr="00D05B89">
              <w:rPr>
                <w:rFonts w:ascii="Arial LatArm" w:hAnsi="Arial LatArm" w:cs="Sylfaen"/>
                <w:bCs/>
                <w:sz w:val="20"/>
                <w:lang w:val="hy-AM"/>
              </w:rPr>
              <w:t>¾É. ÷áëï.</w:t>
            </w:r>
            <w:r w:rsidRPr="00D05B89">
              <w:rPr>
                <w:rFonts w:ascii="GHEA Grapalat" w:hAnsi="GHEA Grapalat" w:cs="Sylfaen"/>
                <w:lang w:val="hy-AM"/>
              </w:rPr>
              <w:t xml:space="preserve"> </w:t>
            </w:r>
            <w:r w:rsidRPr="00D05B89">
              <w:rPr>
                <w:lang w:val="hy-AM"/>
              </w:rPr>
              <w:t>y</w:t>
            </w:r>
            <w:hyperlink r:id="rId11" w:history="1">
              <w:r w:rsidRPr="00D05B89">
                <w:rPr>
                  <w:lang w:val="hy-AM"/>
                </w:rPr>
                <w:t>erqaxluys@yerevan.am</w:t>
              </w:r>
            </w:hyperlink>
            <w:r w:rsidRPr="00D05B89">
              <w:rPr>
                <w:rFonts w:ascii="Sylfaen" w:hAnsi="Sylfaen"/>
                <w:lang w:val="hy-AM"/>
              </w:rPr>
              <w:t xml:space="preserve">       </w:t>
            </w:r>
          </w:p>
          <w:p w14:paraId="7B15D561" w14:textId="77777777" w:rsidR="00ED561E" w:rsidRPr="00D05B89" w:rsidRDefault="00ED561E" w:rsidP="00791B98">
            <w:pPr>
              <w:jc w:val="center"/>
              <w:rPr>
                <w:rFonts w:ascii="Arial LatArm" w:hAnsi="Arial LatArm" w:cs="Sylfaen"/>
                <w:bCs/>
                <w:sz w:val="20"/>
                <w:lang w:val="hy-AM"/>
              </w:rPr>
            </w:pPr>
            <w:r w:rsidRPr="00D05B89">
              <w:rPr>
                <w:rFonts w:ascii="Sylfaen" w:hAnsi="Sylfaen"/>
                <w:lang w:val="hy-AM"/>
              </w:rPr>
              <w:t xml:space="preserve">   </w:t>
            </w:r>
          </w:p>
          <w:p w14:paraId="0FA7F16A" w14:textId="77777777" w:rsidR="00ED561E" w:rsidRPr="00D05B89" w:rsidRDefault="00ED561E" w:rsidP="00791B98">
            <w:pPr>
              <w:jc w:val="center"/>
              <w:rPr>
                <w:rFonts w:ascii="Arial LatArm" w:hAnsi="Arial LatArm" w:cs="Sylfaen"/>
                <w:bCs/>
                <w:sz w:val="20"/>
                <w:lang w:val="hy-AM"/>
              </w:rPr>
            </w:pPr>
          </w:p>
          <w:p w14:paraId="38E516B2" w14:textId="77777777" w:rsidR="00ED561E" w:rsidRPr="00D05B89" w:rsidRDefault="00ED561E" w:rsidP="00791B98">
            <w:pPr>
              <w:jc w:val="center"/>
              <w:rPr>
                <w:rFonts w:ascii="Arial LatArm" w:hAnsi="Arial LatArm" w:cs="Sylfaen"/>
                <w:bCs/>
                <w:sz w:val="20"/>
                <w:lang w:val="hy-AM"/>
              </w:rPr>
            </w:pPr>
          </w:p>
          <w:p w14:paraId="47A4846E"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_________________</w:t>
            </w:r>
          </w:p>
          <w:p w14:paraId="0D793AAB" w14:textId="77777777" w:rsidR="00ED561E" w:rsidRPr="005A2C08" w:rsidRDefault="00ED561E" w:rsidP="00791B98">
            <w:pPr>
              <w:jc w:val="center"/>
              <w:rPr>
                <w:rFonts w:ascii="Arial LatArm" w:hAnsi="Arial LatArm" w:cs="Sylfaen"/>
                <w:bCs/>
                <w:sz w:val="20"/>
                <w:lang w:val="hy-AM"/>
              </w:rPr>
            </w:pPr>
            <w:r w:rsidRPr="005A2C08">
              <w:rPr>
                <w:rFonts w:ascii="Arial LatArm" w:hAnsi="Arial LatArm" w:cs="Sylfaen"/>
                <w:bCs/>
                <w:sz w:val="16"/>
                <w:lang w:val="hy-AM"/>
              </w:rPr>
              <w:t>ëïáñ³·ñáõÃÛáõÝ</w:t>
            </w:r>
          </w:p>
          <w:p w14:paraId="7ECC6944" w14:textId="77777777" w:rsidR="00ED561E" w:rsidRPr="00DF6EBB" w:rsidRDefault="00ED561E" w:rsidP="00791B98">
            <w:pPr>
              <w:jc w:val="center"/>
              <w:rPr>
                <w:rFonts w:ascii="Arial LatArm" w:hAnsi="Arial LatArm" w:cs="Sylfaen"/>
                <w:bCs/>
                <w:sz w:val="20"/>
              </w:rPr>
            </w:pPr>
            <w:r w:rsidRPr="005A2C08">
              <w:rPr>
                <w:rFonts w:ascii="Arial LatArm" w:hAnsi="Arial LatArm" w:cs="Sylfaen"/>
                <w:bCs/>
                <w:sz w:val="20"/>
                <w:lang w:val="hy-AM"/>
              </w:rPr>
              <w:t xml:space="preserve">                                       </w:t>
            </w:r>
            <w:r w:rsidRPr="00DF6EBB">
              <w:rPr>
                <w:rFonts w:ascii="Arial LatArm" w:hAnsi="Arial LatArm" w:cs="Sylfaen"/>
                <w:bCs/>
                <w:sz w:val="20"/>
              </w:rPr>
              <w:t>Î©î</w:t>
            </w:r>
          </w:p>
          <w:p w14:paraId="02EF49EC" w14:textId="77777777" w:rsidR="00ED561E" w:rsidRPr="00752623" w:rsidRDefault="00ED561E" w:rsidP="00791B98">
            <w:pPr>
              <w:jc w:val="center"/>
              <w:rPr>
                <w:rFonts w:ascii="GHEA Grapalat" w:hAnsi="GHEA Grapalat"/>
                <w:sz w:val="22"/>
                <w:szCs w:val="22"/>
                <w:lang w:val="ru-RU"/>
              </w:rPr>
            </w:pPr>
          </w:p>
        </w:tc>
      </w:tr>
    </w:tbl>
    <w:p w14:paraId="0A43F967" w14:textId="77777777" w:rsidR="00ED561E" w:rsidRPr="00752623" w:rsidRDefault="00ED561E" w:rsidP="00ED561E">
      <w:pPr>
        <w:rPr>
          <w:rFonts w:ascii="GHEA Grapalat" w:hAnsi="GHEA Grapalat"/>
          <w:sz w:val="20"/>
          <w:lang w:val="ru-RU"/>
        </w:rPr>
        <w:sectPr w:rsidR="00ED561E" w:rsidRPr="00752623" w:rsidSect="00791B98">
          <w:footnotePr>
            <w:pos w:val="beneathText"/>
          </w:footnotePr>
          <w:pgSz w:w="11906" w:h="16838" w:code="9"/>
          <w:pgMar w:top="533" w:right="476" w:bottom="720" w:left="1170" w:header="562" w:footer="562" w:gutter="0"/>
          <w:cols w:space="720"/>
        </w:sectPr>
      </w:pPr>
    </w:p>
    <w:p w14:paraId="6CC38994" w14:textId="77777777" w:rsidR="00ED561E" w:rsidRDefault="00ED561E" w:rsidP="00ED561E">
      <w:pPr>
        <w:jc w:val="right"/>
        <w:rPr>
          <w:rFonts w:ascii="GHEA Grapalat" w:hAnsi="GHEA Grapalat"/>
          <w:i/>
          <w:sz w:val="18"/>
        </w:rPr>
      </w:pPr>
    </w:p>
    <w:p w14:paraId="2481F691" w14:textId="77777777" w:rsidR="00ED561E" w:rsidRDefault="00ED561E" w:rsidP="00ED561E">
      <w:pPr>
        <w:jc w:val="right"/>
        <w:rPr>
          <w:rFonts w:ascii="GHEA Grapalat" w:hAnsi="GHEA Grapalat"/>
          <w:i/>
          <w:sz w:val="18"/>
        </w:rPr>
      </w:pPr>
    </w:p>
    <w:p w14:paraId="28DCDFA2" w14:textId="77777777" w:rsidR="00ED561E" w:rsidRPr="00126973" w:rsidRDefault="00ED561E" w:rsidP="00ED561E">
      <w:pPr>
        <w:jc w:val="right"/>
        <w:rPr>
          <w:rFonts w:ascii="GHEA Grapalat" w:hAnsi="GHEA Grapalat"/>
          <w:i/>
          <w:sz w:val="18"/>
        </w:rPr>
      </w:pPr>
      <w:r w:rsidRPr="001807AD">
        <w:rPr>
          <w:rFonts w:ascii="GHEA Grapalat" w:hAnsi="GHEA Grapalat"/>
          <w:i/>
          <w:sz w:val="18"/>
          <w:lang w:val="hy-AM"/>
        </w:rPr>
        <w:t xml:space="preserve">Հավելված N </w:t>
      </w:r>
      <w:r>
        <w:rPr>
          <w:rFonts w:ascii="GHEA Grapalat" w:hAnsi="GHEA Grapalat"/>
          <w:i/>
          <w:sz w:val="18"/>
        </w:rPr>
        <w:t>3</w:t>
      </w:r>
    </w:p>
    <w:p w14:paraId="3C7C2437" w14:textId="65856DD7"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              20</w:t>
      </w:r>
      <w:r>
        <w:rPr>
          <w:rFonts w:ascii="GHEA Grapalat" w:hAnsi="GHEA Grapalat"/>
          <w:i/>
          <w:sz w:val="18"/>
        </w:rPr>
        <w:t>2</w:t>
      </w:r>
      <w:r w:rsidR="008E19AF">
        <w:rPr>
          <w:rFonts w:ascii="GHEA Grapalat" w:hAnsi="GHEA Grapalat"/>
          <w:i/>
          <w:sz w:val="18"/>
        </w:rPr>
        <w:t xml:space="preserve"> </w:t>
      </w:r>
      <w:r w:rsidRPr="001807AD">
        <w:rPr>
          <w:rFonts w:ascii="GHEA Grapalat" w:hAnsi="GHEA Grapalat"/>
          <w:i/>
          <w:sz w:val="18"/>
          <w:lang w:val="hy-AM"/>
        </w:rPr>
        <w:t xml:space="preserve"> թ. կնքված </w:t>
      </w:r>
    </w:p>
    <w:p w14:paraId="01862E12" w14:textId="12EEC314"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Pr>
          <w:rFonts w:ascii="GHEA Grapalat" w:hAnsi="GHEA Grapalat" w:cs="Sylfaen"/>
          <w:b/>
        </w:rPr>
        <w:t>-</w:t>
      </w:r>
      <w:r w:rsidR="0000586B">
        <w:rPr>
          <w:rFonts w:ascii="GHEA Grapalat" w:hAnsi="GHEA Grapalat" w:cs="Sylfaen"/>
          <w:b/>
        </w:rPr>
        <w:t>25/1</w:t>
      </w:r>
      <w:r w:rsidRPr="003D7A72">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13A22516" w14:textId="77777777" w:rsidR="00ED561E" w:rsidRPr="00A71D81" w:rsidRDefault="00ED561E" w:rsidP="00ED561E">
      <w:pPr>
        <w:ind w:left="-142" w:firstLine="142"/>
        <w:jc w:val="center"/>
        <w:rPr>
          <w:rFonts w:ascii="GHEA Grapalat" w:hAnsi="GHEA Grapalat" w:cs="Sylfaen"/>
          <w:b/>
        </w:rPr>
      </w:pPr>
    </w:p>
    <w:p w14:paraId="4E75677A" w14:textId="77777777" w:rsidR="00ED561E" w:rsidRPr="00A71D81" w:rsidRDefault="00ED561E" w:rsidP="00ED561E">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ED561E" w:rsidRPr="00967916" w14:paraId="53F6BB5D" w14:textId="77777777" w:rsidTr="00791B98">
        <w:trPr>
          <w:tblCellSpacing w:w="7" w:type="dxa"/>
          <w:jc w:val="center"/>
        </w:trPr>
        <w:tc>
          <w:tcPr>
            <w:tcW w:w="0" w:type="auto"/>
            <w:vAlign w:val="center"/>
          </w:tcPr>
          <w:p w14:paraId="090F984A" w14:textId="77777777" w:rsidR="00ED561E" w:rsidRPr="00A71D81" w:rsidRDefault="00ED561E" w:rsidP="00791B98">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7E223CC9" wp14:editId="0282E1B6">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FF4B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14:paraId="36520C53"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4AFA3E6"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12F5691"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7018D25D"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034B23E3"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4AC76BB"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1753D7C7"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0689B0CF"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B509B8F"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0E6CBD28"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7CA152E9"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3B7ECF67" w14:textId="77777777" w:rsidR="00ED561E" w:rsidRPr="00A71D81" w:rsidRDefault="00ED561E" w:rsidP="00ED561E">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0AE77C7C" w14:textId="77777777" w:rsidR="00ED561E" w:rsidRPr="00A71D81" w:rsidRDefault="00ED561E" w:rsidP="00ED561E">
      <w:pPr>
        <w:ind w:firstLine="375"/>
        <w:rPr>
          <w:rFonts w:ascii="GHEA Grapalat" w:hAnsi="GHEA Grapalat"/>
          <w:iCs/>
          <w:color w:val="000000"/>
          <w:sz w:val="15"/>
          <w:szCs w:val="21"/>
          <w:lang w:val="pt-BR"/>
        </w:rPr>
      </w:pPr>
    </w:p>
    <w:p w14:paraId="6D9F6142" w14:textId="77777777" w:rsidR="00ED561E" w:rsidRPr="00A71D81" w:rsidRDefault="00ED561E" w:rsidP="00ED561E">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1663145E" w14:textId="77777777" w:rsidR="00ED561E" w:rsidRPr="00A71D81" w:rsidRDefault="00ED561E" w:rsidP="00ED561E">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7211297F" w14:textId="77777777" w:rsidR="00ED561E" w:rsidRPr="00A71D81" w:rsidRDefault="00ED561E" w:rsidP="00ED561E">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1771D4B1" w14:textId="77777777" w:rsidR="00ED561E" w:rsidRPr="00A71D81" w:rsidRDefault="00ED561E" w:rsidP="00ED561E">
      <w:pPr>
        <w:pStyle w:val="BodyTextIndent"/>
        <w:spacing w:line="240" w:lineRule="auto"/>
        <w:ind w:firstLine="0"/>
        <w:jc w:val="center"/>
        <w:rPr>
          <w:b/>
          <w:bCs/>
          <w:iCs/>
          <w:lang w:val="es-ES"/>
        </w:rPr>
      </w:pPr>
    </w:p>
    <w:p w14:paraId="04F93EFB" w14:textId="77777777" w:rsidR="00ED561E" w:rsidRPr="00A71D81" w:rsidRDefault="00ED561E" w:rsidP="00ED561E">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68F1CAE5" w14:textId="77777777" w:rsidR="00ED561E" w:rsidRPr="00A71D81" w:rsidRDefault="00ED561E" w:rsidP="00ED561E">
      <w:pPr>
        <w:pStyle w:val="BodyTextIndent"/>
        <w:spacing w:line="240" w:lineRule="auto"/>
        <w:ind w:firstLine="0"/>
        <w:rPr>
          <w:iCs/>
          <w:lang w:val="es-ES"/>
        </w:rPr>
      </w:pPr>
    </w:p>
    <w:p w14:paraId="1F01975F"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1B18EBBC"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6184512"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0C1E78BE" w14:textId="77777777" w:rsidR="00ED561E" w:rsidRPr="00A71D81" w:rsidRDefault="00ED561E" w:rsidP="00ED561E">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080AC327" w14:textId="77777777" w:rsidR="00ED561E" w:rsidRPr="00A71D81" w:rsidRDefault="00ED561E" w:rsidP="00ED561E">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1FED7681" w14:textId="77777777" w:rsidR="00ED561E" w:rsidRPr="00A71D81" w:rsidRDefault="00ED561E" w:rsidP="00ED561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D561E" w:rsidRPr="00A71D81" w14:paraId="5EDF16B4" w14:textId="77777777" w:rsidTr="00791B98">
        <w:trPr>
          <w:jc w:val="right"/>
        </w:trPr>
        <w:tc>
          <w:tcPr>
            <w:tcW w:w="357" w:type="dxa"/>
            <w:vMerge w:val="restart"/>
            <w:shd w:val="clear" w:color="auto" w:fill="auto"/>
            <w:vAlign w:val="center"/>
          </w:tcPr>
          <w:p w14:paraId="73E7E35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22096E74" w14:textId="77777777" w:rsidR="00ED561E" w:rsidRPr="00A71D81" w:rsidRDefault="00ED561E" w:rsidP="0079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ED561E" w:rsidRPr="00A71D81" w14:paraId="04FD63CE" w14:textId="77777777" w:rsidTr="00791B98">
        <w:trPr>
          <w:jc w:val="right"/>
        </w:trPr>
        <w:tc>
          <w:tcPr>
            <w:tcW w:w="357" w:type="dxa"/>
            <w:vMerge/>
            <w:shd w:val="clear" w:color="auto" w:fill="auto"/>
          </w:tcPr>
          <w:p w14:paraId="2F76EAE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01F89C0"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54F443B2"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9D5DF4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E47AD1"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44888B4"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DB146FF"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ED561E" w:rsidRPr="00A71D81" w14:paraId="5FF3E16D" w14:textId="77777777" w:rsidTr="00791B98">
        <w:trPr>
          <w:trHeight w:val="1105"/>
          <w:jc w:val="right"/>
        </w:trPr>
        <w:tc>
          <w:tcPr>
            <w:tcW w:w="357" w:type="dxa"/>
            <w:vMerge/>
            <w:tcBorders>
              <w:bottom w:val="single" w:sz="4" w:space="0" w:color="auto"/>
            </w:tcBorders>
            <w:shd w:val="clear" w:color="auto" w:fill="auto"/>
          </w:tcPr>
          <w:p w14:paraId="07EA8E09"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C57AB96"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5E7BCC"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C026EF"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7A29941"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3DE4B52"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1FC7A8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DF582E8"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EABCD68"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r>
      <w:tr w:rsidR="00ED561E" w:rsidRPr="00A71D81" w14:paraId="51A34076" w14:textId="77777777" w:rsidTr="00791B98">
        <w:trPr>
          <w:jc w:val="right"/>
        </w:trPr>
        <w:tc>
          <w:tcPr>
            <w:tcW w:w="357" w:type="dxa"/>
            <w:shd w:val="clear" w:color="auto" w:fill="auto"/>
            <w:vAlign w:val="center"/>
          </w:tcPr>
          <w:p w14:paraId="2A1BF9DA"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0E4CDF3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1BEB3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681C6E1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5B7FD30"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E78E0F3"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E5A7AD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0270BD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4FDA4AC"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r>
      <w:tr w:rsidR="00ED561E" w:rsidRPr="00A71D81" w14:paraId="315AF3D7" w14:textId="77777777" w:rsidTr="00791B98">
        <w:trPr>
          <w:jc w:val="right"/>
        </w:trPr>
        <w:tc>
          <w:tcPr>
            <w:tcW w:w="357" w:type="dxa"/>
            <w:shd w:val="clear" w:color="auto" w:fill="auto"/>
          </w:tcPr>
          <w:p w14:paraId="7EECD0DF"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73" w:type="dxa"/>
            <w:shd w:val="clear" w:color="auto" w:fill="auto"/>
          </w:tcPr>
          <w:p w14:paraId="5E15EB54"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440" w:type="dxa"/>
            <w:shd w:val="clear" w:color="auto" w:fill="auto"/>
          </w:tcPr>
          <w:p w14:paraId="09F1DA26"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800" w:type="dxa"/>
            <w:shd w:val="clear" w:color="auto" w:fill="auto"/>
          </w:tcPr>
          <w:p w14:paraId="1E4A951C"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16" w:type="dxa"/>
            <w:shd w:val="clear" w:color="auto" w:fill="auto"/>
          </w:tcPr>
          <w:p w14:paraId="2E471A94"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842" w:type="dxa"/>
            <w:shd w:val="clear" w:color="auto" w:fill="auto"/>
          </w:tcPr>
          <w:p w14:paraId="78D37D93"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34" w:type="dxa"/>
            <w:shd w:val="clear" w:color="auto" w:fill="auto"/>
          </w:tcPr>
          <w:p w14:paraId="64855A20"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68" w:type="dxa"/>
            <w:shd w:val="clear" w:color="auto" w:fill="auto"/>
          </w:tcPr>
          <w:p w14:paraId="6ADF62DA"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675" w:type="dxa"/>
            <w:shd w:val="clear" w:color="auto" w:fill="auto"/>
          </w:tcPr>
          <w:p w14:paraId="16E02E3F" w14:textId="77777777" w:rsidR="00ED561E" w:rsidRPr="00A71D81" w:rsidRDefault="00ED561E" w:rsidP="00791B98">
            <w:pPr>
              <w:pStyle w:val="NormalWeb"/>
              <w:spacing w:before="0" w:beforeAutospacing="0" w:after="0" w:afterAutospacing="0"/>
              <w:jc w:val="center"/>
              <w:rPr>
                <w:rFonts w:ascii="GHEA Grapalat" w:hAnsi="GHEA Grapalat"/>
              </w:rPr>
            </w:pPr>
          </w:p>
        </w:tc>
      </w:tr>
    </w:tbl>
    <w:p w14:paraId="0949477D" w14:textId="77777777" w:rsidR="00ED561E" w:rsidRPr="00A71D81" w:rsidRDefault="00ED561E" w:rsidP="00ED561E">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B484BB8" w14:textId="77777777" w:rsidR="00ED561E" w:rsidRPr="00A71D81" w:rsidRDefault="00ED561E" w:rsidP="00ED561E">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8DAC5B" w14:textId="77777777" w:rsidR="00ED561E" w:rsidRPr="00A71D81" w:rsidRDefault="00ED561E" w:rsidP="00ED561E">
      <w:pPr>
        <w:ind w:firstLine="375"/>
        <w:jc w:val="both"/>
        <w:rPr>
          <w:rFonts w:ascii="GHEA Grapalat" w:hAnsi="GHEA Grapalat"/>
          <w:iCs/>
          <w:snapToGrid w:val="0"/>
          <w:color w:val="000000"/>
          <w:sz w:val="21"/>
          <w:szCs w:val="21"/>
          <w:lang w:val="es-ES"/>
        </w:rPr>
      </w:pPr>
    </w:p>
    <w:p w14:paraId="791A0914" w14:textId="77777777" w:rsidR="00ED561E" w:rsidRPr="00A71D81" w:rsidRDefault="00ED561E" w:rsidP="00ED561E">
      <w:pPr>
        <w:ind w:firstLine="375"/>
        <w:jc w:val="both"/>
        <w:rPr>
          <w:rFonts w:ascii="GHEA Grapalat" w:hAnsi="GHEA Grapalat"/>
          <w:iCs/>
          <w:snapToGrid w:val="0"/>
          <w:color w:val="000000"/>
          <w:sz w:val="2"/>
          <w:szCs w:val="21"/>
          <w:lang w:val="es-ES"/>
        </w:rPr>
      </w:pPr>
    </w:p>
    <w:p w14:paraId="76DB455D" w14:textId="77777777" w:rsidR="00ED561E" w:rsidRPr="00A71D81" w:rsidRDefault="00ED561E" w:rsidP="00ED561E">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D561E" w:rsidRPr="00A71D81" w14:paraId="1AB85E24" w14:textId="77777777" w:rsidTr="00791B98">
        <w:trPr>
          <w:trHeight w:val="266"/>
          <w:tblCellSpacing w:w="7" w:type="dxa"/>
          <w:jc w:val="center"/>
        </w:trPr>
        <w:tc>
          <w:tcPr>
            <w:tcW w:w="0" w:type="auto"/>
            <w:vAlign w:val="center"/>
          </w:tcPr>
          <w:p w14:paraId="5500FFCA" w14:textId="77777777" w:rsidR="00ED561E" w:rsidRPr="00A71D81" w:rsidRDefault="00ED561E" w:rsidP="00791B98">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2261BDBA" w14:textId="77777777" w:rsidR="00ED561E" w:rsidRPr="00A71D81" w:rsidRDefault="00ED561E" w:rsidP="00791B98">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ED561E" w:rsidRPr="00A71D81" w14:paraId="6FED468B" w14:textId="77777777" w:rsidTr="00791B98">
        <w:trPr>
          <w:trHeight w:val="473"/>
          <w:tblCellSpacing w:w="7" w:type="dxa"/>
          <w:jc w:val="center"/>
        </w:trPr>
        <w:tc>
          <w:tcPr>
            <w:tcW w:w="0" w:type="auto"/>
            <w:vAlign w:val="center"/>
          </w:tcPr>
          <w:p w14:paraId="2E004F30"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5CEAC28C"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365418"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___________________________</w:t>
            </w:r>
          </w:p>
          <w:p w14:paraId="0044F164"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ED561E" w:rsidRPr="00A71D81" w14:paraId="02191261" w14:textId="77777777" w:rsidTr="00791B98">
        <w:trPr>
          <w:trHeight w:val="503"/>
          <w:tblCellSpacing w:w="7" w:type="dxa"/>
          <w:jc w:val="center"/>
        </w:trPr>
        <w:tc>
          <w:tcPr>
            <w:tcW w:w="0" w:type="auto"/>
            <w:vAlign w:val="center"/>
          </w:tcPr>
          <w:p w14:paraId="7CB82BB2"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407134CA"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5202FD3A"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___________________________</w:t>
            </w:r>
          </w:p>
          <w:p w14:paraId="57B97DB9"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ազգանուն, անուն</w:t>
            </w:r>
          </w:p>
        </w:tc>
      </w:tr>
      <w:tr w:rsidR="00ED561E" w:rsidRPr="00A71D81" w14:paraId="0A4CFB44" w14:textId="77777777" w:rsidTr="00791B98">
        <w:trPr>
          <w:trHeight w:val="281"/>
          <w:tblCellSpacing w:w="7" w:type="dxa"/>
          <w:jc w:val="center"/>
        </w:trPr>
        <w:tc>
          <w:tcPr>
            <w:tcW w:w="0" w:type="auto"/>
            <w:vAlign w:val="center"/>
          </w:tcPr>
          <w:p w14:paraId="16E2C37F" w14:textId="77777777" w:rsidR="00ED561E" w:rsidRPr="00A71D81" w:rsidRDefault="00ED561E" w:rsidP="00791B98">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147291B8" w14:textId="77777777" w:rsidR="00ED561E" w:rsidRPr="00A71D81" w:rsidRDefault="00ED561E" w:rsidP="00791B98">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465014C1" w14:textId="77777777" w:rsidR="00ED561E" w:rsidRPr="00A71D81" w:rsidRDefault="00ED561E" w:rsidP="00ED561E">
      <w:pPr>
        <w:ind w:left="-142" w:firstLine="142"/>
        <w:jc w:val="center"/>
        <w:rPr>
          <w:rFonts w:ascii="GHEA Grapalat" w:hAnsi="GHEA Grapalat" w:cs="Sylfaen"/>
          <w:b/>
        </w:rPr>
      </w:pPr>
    </w:p>
    <w:p w14:paraId="0938FAAC" w14:textId="77777777" w:rsidR="00ED561E" w:rsidRPr="00A71D81" w:rsidRDefault="00ED561E" w:rsidP="00ED561E">
      <w:pPr>
        <w:ind w:left="-142" w:firstLine="142"/>
        <w:jc w:val="center"/>
        <w:rPr>
          <w:rFonts w:ascii="GHEA Grapalat" w:hAnsi="GHEA Grapalat" w:cs="Sylfaen"/>
          <w:b/>
        </w:rPr>
      </w:pPr>
    </w:p>
    <w:p w14:paraId="69F541B1" w14:textId="77777777" w:rsidR="00ED561E" w:rsidRPr="00A71D81" w:rsidRDefault="00ED561E" w:rsidP="00ED561E">
      <w:pPr>
        <w:ind w:left="-142" w:firstLine="142"/>
        <w:jc w:val="center"/>
        <w:rPr>
          <w:rFonts w:ascii="GHEA Grapalat" w:hAnsi="GHEA Grapalat" w:cs="Sylfaen"/>
          <w:b/>
        </w:rPr>
      </w:pPr>
    </w:p>
    <w:p w14:paraId="00E61FC3" w14:textId="77777777" w:rsidR="00ED561E" w:rsidRPr="00A71D81" w:rsidRDefault="00ED561E" w:rsidP="00ED561E">
      <w:pPr>
        <w:jc w:val="right"/>
        <w:rPr>
          <w:rFonts w:ascii="GHEA Grapalat" w:hAnsi="GHEA Grapalat" w:cs="Sylfaen"/>
          <w:i/>
          <w:sz w:val="20"/>
          <w:lang w:val="pt-BR"/>
        </w:rPr>
      </w:pPr>
    </w:p>
    <w:p w14:paraId="175D2401" w14:textId="77777777" w:rsidR="00ED561E" w:rsidRPr="00595447" w:rsidRDefault="00ED561E" w:rsidP="00ED561E">
      <w:pPr>
        <w:jc w:val="right"/>
        <w:rPr>
          <w:rFonts w:ascii="GHEA Grapalat" w:hAnsi="GHEA Grapalat" w:cs="Sylfaen"/>
          <w:i/>
          <w:sz w:val="20"/>
        </w:rPr>
      </w:pPr>
      <w:r w:rsidRPr="00595447">
        <w:rPr>
          <w:rFonts w:ascii="GHEA Grapalat" w:hAnsi="GHEA Grapalat" w:cs="Sylfaen"/>
          <w:i/>
          <w:sz w:val="20"/>
          <w:lang w:val="pt-BR"/>
        </w:rPr>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6B3AFBA0" w14:textId="3734C1DC" w:rsidR="00ED561E" w:rsidRPr="00595447" w:rsidRDefault="00ED561E" w:rsidP="00ED561E">
      <w:pPr>
        <w:jc w:val="right"/>
        <w:rPr>
          <w:rFonts w:ascii="GHEA Grapalat" w:hAnsi="GHEA Grapalat" w:cs="Sylfaen"/>
          <w:i/>
          <w:sz w:val="20"/>
          <w:lang w:val="pt-BR"/>
        </w:rPr>
      </w:pPr>
      <w:r>
        <w:rPr>
          <w:rFonts w:ascii="GHEA Grapalat" w:hAnsi="GHEA Grapalat" w:cs="Sylfaen"/>
          <w:i/>
          <w:sz w:val="20"/>
          <w:lang w:val="pt-BR"/>
        </w:rPr>
        <w:t>«         »              202</w:t>
      </w:r>
      <w:r w:rsidR="008E19AF">
        <w:rPr>
          <w:rFonts w:ascii="GHEA Grapalat" w:hAnsi="GHEA Grapalat" w:cs="Sylfaen"/>
          <w:i/>
          <w:sz w:val="20"/>
          <w:lang w:val="pt-BR"/>
        </w:rPr>
        <w:t xml:space="preserve"> </w:t>
      </w:r>
      <w:r w:rsidRPr="00595447">
        <w:rPr>
          <w:rFonts w:ascii="GHEA Grapalat" w:hAnsi="GHEA Grapalat" w:cs="Sylfaen"/>
          <w:i/>
          <w:sz w:val="20"/>
          <w:lang w:val="pt-BR"/>
        </w:rPr>
        <w:t xml:space="preserve"> թ. կնքված </w:t>
      </w:r>
    </w:p>
    <w:p w14:paraId="50D4167B" w14:textId="63BA1B13" w:rsidR="00ED561E" w:rsidRPr="00595447" w:rsidRDefault="00ED561E" w:rsidP="00ED561E">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00586B">
        <w:rPr>
          <w:rFonts w:ascii="GHEA Grapalat" w:hAnsi="GHEA Grapalat" w:cs="Sylfaen"/>
          <w:b/>
          <w:lang w:val="pt-BR"/>
        </w:rPr>
        <w:t>25/1</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736F5DBF" w14:textId="77777777" w:rsidR="00ED561E" w:rsidRPr="00F60A09" w:rsidRDefault="00ED561E" w:rsidP="00ED561E">
      <w:pPr>
        <w:tabs>
          <w:tab w:val="left" w:pos="360"/>
          <w:tab w:val="left" w:pos="540"/>
        </w:tabs>
        <w:jc w:val="center"/>
        <w:rPr>
          <w:rFonts w:ascii="Sylfaen" w:hAnsi="Sylfaen" w:cs="Sylfaen"/>
          <w:b/>
          <w:bCs/>
          <w:lang w:val="pt-BR"/>
        </w:rPr>
      </w:pPr>
    </w:p>
    <w:p w14:paraId="126C6C43" w14:textId="77777777" w:rsidR="00ED561E" w:rsidRPr="00F60A09" w:rsidRDefault="00ED561E" w:rsidP="00ED561E">
      <w:pPr>
        <w:ind w:left="-142" w:firstLine="142"/>
        <w:jc w:val="center"/>
        <w:rPr>
          <w:rFonts w:ascii="GHEA Grapalat" w:hAnsi="GHEA Grapalat" w:cs="Sylfaen"/>
          <w:lang w:val="pt-BR"/>
        </w:rPr>
      </w:pPr>
    </w:p>
    <w:p w14:paraId="64821430" w14:textId="77777777" w:rsidR="00ED561E" w:rsidRPr="00F60A09" w:rsidRDefault="00ED561E" w:rsidP="00ED561E">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60A09">
        <w:rPr>
          <w:rFonts w:ascii="GHEA Grapalat" w:hAnsi="GHEA Grapalat" w:cs="Sylfaen"/>
          <w:bCs/>
          <w:sz w:val="18"/>
          <w:szCs w:val="18"/>
          <w:lang w:val="pt-BR"/>
        </w:rPr>
        <w:t xml:space="preserve">    N </w:t>
      </w:r>
      <w:r w:rsidRPr="00F60A09">
        <w:rPr>
          <w:rFonts w:ascii="GHEA Grapalat" w:hAnsi="GHEA Grapalat" w:cs="Sylfaen"/>
          <w:bCs/>
          <w:sz w:val="18"/>
          <w:szCs w:val="18"/>
          <w:u w:val="single"/>
          <w:lang w:val="pt-BR"/>
        </w:rPr>
        <w:tab/>
      </w:r>
      <w:r w:rsidRPr="00F60A09">
        <w:rPr>
          <w:rFonts w:ascii="GHEA Grapalat" w:hAnsi="GHEA Grapalat" w:cs="Sylfaen"/>
          <w:bCs/>
          <w:sz w:val="18"/>
          <w:szCs w:val="18"/>
          <w:lang w:val="pt-BR"/>
        </w:rPr>
        <w:t xml:space="preserve">           </w:t>
      </w:r>
    </w:p>
    <w:p w14:paraId="6D4D6B13" w14:textId="77777777" w:rsidR="00ED561E" w:rsidRPr="00B80749" w:rsidRDefault="00ED561E" w:rsidP="00ED561E">
      <w:pPr>
        <w:tabs>
          <w:tab w:val="left" w:pos="360"/>
          <w:tab w:val="left" w:pos="540"/>
          <w:tab w:val="left" w:pos="2250"/>
        </w:tabs>
        <w:jc w:val="center"/>
        <w:rPr>
          <w:rFonts w:ascii="GHEA Grapalat" w:hAnsi="GHEA Grapalat" w:cs="Sylfaen"/>
          <w:bCs/>
          <w:sz w:val="18"/>
          <w:szCs w:val="18"/>
          <w:lang w:val="pt-BR"/>
        </w:rPr>
      </w:pPr>
      <w:r w:rsidRPr="00A71D81">
        <w:rPr>
          <w:rFonts w:ascii="GHEA Grapalat" w:hAnsi="GHEA Grapalat" w:cs="Sylfaen"/>
          <w:bCs/>
          <w:sz w:val="18"/>
          <w:szCs w:val="18"/>
        </w:rPr>
        <w:t>պայմանագրի</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B80749">
        <w:rPr>
          <w:rFonts w:ascii="GHEA Grapalat" w:hAnsi="GHEA Grapalat" w:cs="Sylfaen"/>
          <w:bCs/>
          <w:sz w:val="18"/>
          <w:szCs w:val="18"/>
          <w:lang w:val="pt-BR"/>
        </w:rPr>
        <w:t xml:space="preserve">                                                                                                                               </w:t>
      </w:r>
    </w:p>
    <w:p w14:paraId="4E11987C" w14:textId="77777777" w:rsidR="00ED561E" w:rsidRPr="00B80749" w:rsidRDefault="00ED561E" w:rsidP="00ED561E">
      <w:pPr>
        <w:jc w:val="center"/>
        <w:rPr>
          <w:rFonts w:ascii="GHEA Grapalat" w:hAnsi="GHEA Grapalat" w:cs="Sylfaen"/>
          <w:b/>
          <w:bCs/>
          <w:sz w:val="18"/>
          <w:szCs w:val="18"/>
          <w:lang w:val="pt-BR"/>
        </w:rPr>
      </w:pPr>
      <w:r w:rsidRPr="00B80749">
        <w:rPr>
          <w:rFonts w:ascii="GHEA Grapalat" w:hAnsi="GHEA Grapalat" w:cs="Sylfaen"/>
          <w:bCs/>
          <w:sz w:val="18"/>
          <w:szCs w:val="18"/>
          <w:lang w:val="pt-BR"/>
        </w:rPr>
        <w:t xml:space="preserve">                                                                                                                        </w:t>
      </w:r>
    </w:p>
    <w:p w14:paraId="1413AC22" w14:textId="77777777" w:rsidR="00ED561E" w:rsidRPr="00B80749" w:rsidRDefault="00ED561E" w:rsidP="00ED561E">
      <w:pPr>
        <w:tabs>
          <w:tab w:val="left" w:pos="360"/>
          <w:tab w:val="left" w:pos="540"/>
        </w:tabs>
        <w:rPr>
          <w:rFonts w:ascii="GHEA Grapalat" w:hAnsi="GHEA Grapalat" w:cs="Sylfaen"/>
          <w:sz w:val="18"/>
          <w:szCs w:val="22"/>
          <w:lang w:val="pt-BR"/>
        </w:rPr>
      </w:pPr>
    </w:p>
    <w:p w14:paraId="51BF5B15" w14:textId="77777777" w:rsidR="00ED561E" w:rsidRPr="00B80749" w:rsidRDefault="00ED561E" w:rsidP="00ED561E">
      <w:pPr>
        <w:tabs>
          <w:tab w:val="left" w:pos="360"/>
          <w:tab w:val="left" w:pos="540"/>
        </w:tabs>
        <w:ind w:left="-540" w:firstLine="180"/>
        <w:jc w:val="both"/>
        <w:rPr>
          <w:rFonts w:ascii="GHEA Grapalat" w:hAnsi="GHEA Grapalat" w:cs="Sylfaen"/>
          <w:sz w:val="20"/>
          <w:lang w:val="pt-BR"/>
        </w:rPr>
      </w:pPr>
      <w:r w:rsidRPr="00B80749">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80749">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B80749">
        <w:rPr>
          <w:rFonts w:ascii="GHEA Grapalat" w:hAnsi="GHEA Grapalat" w:cs="Sylfaen"/>
          <w:sz w:val="20"/>
          <w:u w:val="single"/>
          <w:lang w:val="pt-BR"/>
        </w:rPr>
        <w:tab/>
      </w:r>
      <w:r w:rsidRPr="00B80749">
        <w:rPr>
          <w:rFonts w:ascii="GHEA Grapalat" w:hAnsi="GHEA Grapalat" w:cs="Sylfaen"/>
          <w:sz w:val="20"/>
          <w:u w:val="single"/>
          <w:lang w:val="pt-BR"/>
        </w:rPr>
        <w:tab/>
        <w:t xml:space="preserve">        </w:t>
      </w:r>
      <w:r w:rsidRPr="00B80749">
        <w:rPr>
          <w:rFonts w:ascii="GHEA Grapalat" w:hAnsi="GHEA Grapalat" w:cs="Sylfaen"/>
          <w:sz w:val="20"/>
          <w:lang w:val="pt-BR"/>
        </w:rPr>
        <w:t>-</w:t>
      </w:r>
      <w:r w:rsidRPr="00A71D81">
        <w:rPr>
          <w:rFonts w:ascii="GHEA Grapalat" w:hAnsi="GHEA Grapalat" w:cs="Sylfaen"/>
          <w:sz w:val="20"/>
        </w:rPr>
        <w:t>ի</w:t>
      </w:r>
      <w:r w:rsidRPr="00B80749">
        <w:rPr>
          <w:rFonts w:ascii="GHEA Grapalat" w:hAnsi="GHEA Grapalat" w:cs="Sylfaen"/>
          <w:sz w:val="20"/>
          <w:lang w:val="pt-BR"/>
        </w:rPr>
        <w:t xml:space="preserve"> (</w:t>
      </w:r>
      <w:r w:rsidRPr="00A71D81">
        <w:rPr>
          <w:rFonts w:ascii="GHEA Grapalat" w:hAnsi="GHEA Grapalat" w:cs="Sylfaen"/>
          <w:sz w:val="20"/>
        </w:rPr>
        <w:t>այսուհետ</w:t>
      </w:r>
      <w:r w:rsidRPr="00B80749">
        <w:rPr>
          <w:rFonts w:ascii="GHEA Grapalat" w:hAnsi="GHEA Grapalat" w:cs="Sylfaen"/>
          <w:sz w:val="20"/>
          <w:lang w:val="pt-BR"/>
        </w:rPr>
        <w:t xml:space="preserve">` </w:t>
      </w:r>
      <w:r w:rsidRPr="00A71D81">
        <w:rPr>
          <w:rFonts w:ascii="GHEA Grapalat" w:hAnsi="GHEA Grapalat" w:cs="Sylfaen"/>
          <w:sz w:val="20"/>
        </w:rPr>
        <w:t>Գնորդ</w:t>
      </w:r>
      <w:r w:rsidRPr="00B80749">
        <w:rPr>
          <w:rFonts w:ascii="GHEA Grapalat" w:hAnsi="GHEA Grapalat" w:cs="Sylfaen"/>
          <w:sz w:val="20"/>
          <w:lang w:val="pt-BR"/>
        </w:rPr>
        <w:t xml:space="preserve">) </w:t>
      </w:r>
      <w:r w:rsidRPr="00A71D81">
        <w:rPr>
          <w:rFonts w:ascii="GHEA Grapalat" w:hAnsi="GHEA Grapalat" w:cs="Sylfaen"/>
          <w:sz w:val="20"/>
          <w:lang w:val="hy-AM"/>
        </w:rPr>
        <w:t xml:space="preserve">և </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p>
    <w:p w14:paraId="35162074" w14:textId="77777777" w:rsidR="00ED561E" w:rsidRPr="00B80749" w:rsidRDefault="00ED561E" w:rsidP="00ED561E">
      <w:pPr>
        <w:tabs>
          <w:tab w:val="left" w:pos="360"/>
          <w:tab w:val="left" w:pos="540"/>
        </w:tabs>
        <w:ind w:left="-540" w:firstLine="180"/>
        <w:jc w:val="both"/>
        <w:rPr>
          <w:rFonts w:ascii="GHEA Grapalat" w:hAnsi="GHEA Grapalat" w:cs="Sylfaen"/>
          <w:sz w:val="12"/>
          <w:szCs w:val="16"/>
          <w:lang w:val="pt-BR"/>
        </w:rPr>
      </w:pP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t xml:space="preserve">        </w:t>
      </w:r>
      <w:r w:rsidRPr="00A71D81">
        <w:rPr>
          <w:rFonts w:ascii="GHEA Grapalat" w:hAnsi="GHEA Grapalat" w:cs="Sylfaen"/>
          <w:sz w:val="12"/>
          <w:szCs w:val="16"/>
        </w:rPr>
        <w:t>Գնորդի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 xml:space="preserve">     </w:t>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ab/>
      </w:r>
    </w:p>
    <w:p w14:paraId="2CE7C43B" w14:textId="77777777" w:rsidR="00ED561E" w:rsidRPr="00A71D81" w:rsidRDefault="00ED561E" w:rsidP="00ED561E">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80749">
        <w:rPr>
          <w:rFonts w:ascii="GHEA Grapalat" w:hAnsi="GHEA Grapalat" w:cs="Sylfaen"/>
          <w:sz w:val="20"/>
          <w:lang w:val="pt-BR"/>
        </w:rPr>
        <w:t xml:space="preserve"> </w:t>
      </w:r>
      <w:r w:rsidRPr="00A71D81">
        <w:rPr>
          <w:rFonts w:ascii="GHEA Grapalat" w:hAnsi="GHEA Grapalat" w:cs="Sylfaen"/>
          <w:sz w:val="20"/>
        </w:rPr>
        <w:t>միջև</w:t>
      </w:r>
      <w:r w:rsidRPr="00B80749">
        <w:rPr>
          <w:rFonts w:ascii="GHEA Grapalat" w:hAnsi="GHEA Grapalat" w:cs="Sylfaen"/>
          <w:sz w:val="20"/>
          <w:lang w:val="pt-BR"/>
        </w:rPr>
        <w:t xml:space="preserve"> 20     </w:t>
      </w:r>
      <w:r w:rsidRPr="00A71D81">
        <w:rPr>
          <w:rFonts w:ascii="GHEA Grapalat" w:hAnsi="GHEA Grapalat" w:cs="Sylfaen"/>
          <w:sz w:val="20"/>
        </w:rPr>
        <w:t>թ</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525FC6DA" w14:textId="77777777" w:rsidR="00ED561E" w:rsidRPr="00A71D81" w:rsidRDefault="00ED561E" w:rsidP="00ED561E">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F5C749C" w14:textId="77777777" w:rsidR="00ED561E" w:rsidRPr="00A71D81" w:rsidRDefault="00ED561E" w:rsidP="00ED561E">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8F24F39" w14:textId="77777777" w:rsidR="00ED561E" w:rsidRPr="00A71D81" w:rsidRDefault="00ED561E" w:rsidP="00ED561E">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D561E" w:rsidRPr="00A71D81" w14:paraId="4E881709" w14:textId="77777777" w:rsidTr="00791B98">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2D633A4" w14:textId="77777777" w:rsidR="00ED561E" w:rsidRPr="00A71D81" w:rsidRDefault="00ED561E" w:rsidP="00791B98">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ED561E" w:rsidRPr="00A71D81" w14:paraId="31CE9388"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5E882CB"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3EE8D5F"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1B2575F"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ED561E" w:rsidRPr="00A71D81" w14:paraId="2C1076C0"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FE8ED7" w14:textId="77777777" w:rsidR="00ED561E" w:rsidRPr="00A71D81" w:rsidRDefault="00ED561E" w:rsidP="00791B9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CBAB50F" w14:textId="77777777" w:rsidR="00ED561E" w:rsidRPr="00A71D81" w:rsidRDefault="00ED561E" w:rsidP="00791B9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C0C9F5" w14:textId="77777777" w:rsidR="00ED561E" w:rsidRPr="00A71D81" w:rsidRDefault="00ED561E" w:rsidP="00791B98">
            <w:pPr>
              <w:jc w:val="center"/>
              <w:rPr>
                <w:rFonts w:ascii="GHEA Grapalat" w:hAnsi="GHEA Grapalat" w:cs="Sylfaen"/>
                <w:sz w:val="18"/>
                <w:szCs w:val="18"/>
                <w:lang w:val="ru-RU" w:eastAsia="ru-RU"/>
              </w:rPr>
            </w:pPr>
          </w:p>
        </w:tc>
      </w:tr>
      <w:tr w:rsidR="00ED561E" w:rsidRPr="00A71D81" w14:paraId="6E6B69FB"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A866D0" w14:textId="77777777" w:rsidR="00ED561E" w:rsidRPr="00A71D81" w:rsidRDefault="00ED561E" w:rsidP="00791B9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7D02D7" w14:textId="77777777" w:rsidR="00ED561E" w:rsidRPr="00A71D81" w:rsidRDefault="00ED561E" w:rsidP="00791B9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E2E4AB" w14:textId="77777777" w:rsidR="00ED561E" w:rsidRPr="00A71D81" w:rsidRDefault="00ED561E" w:rsidP="00791B98">
            <w:pPr>
              <w:jc w:val="center"/>
              <w:rPr>
                <w:rFonts w:ascii="GHEA Grapalat" w:hAnsi="GHEA Grapalat" w:cs="Sylfaen"/>
                <w:sz w:val="18"/>
                <w:szCs w:val="18"/>
                <w:lang w:val="ru-RU" w:eastAsia="ru-RU"/>
              </w:rPr>
            </w:pPr>
          </w:p>
        </w:tc>
      </w:tr>
    </w:tbl>
    <w:p w14:paraId="29CDB7BF" w14:textId="77777777" w:rsidR="00ED561E" w:rsidRPr="00A71D81" w:rsidRDefault="00ED561E" w:rsidP="00ED561E">
      <w:pPr>
        <w:tabs>
          <w:tab w:val="left" w:pos="360"/>
          <w:tab w:val="left" w:pos="540"/>
        </w:tabs>
        <w:jc w:val="both"/>
        <w:rPr>
          <w:rFonts w:ascii="GHEA Grapalat" w:hAnsi="GHEA Grapalat" w:cs="Sylfaen"/>
          <w:lang w:eastAsia="ru-RU"/>
        </w:rPr>
      </w:pPr>
    </w:p>
    <w:p w14:paraId="540EF413" w14:textId="77777777" w:rsidR="00ED561E" w:rsidRPr="00A71D81" w:rsidRDefault="00ED561E" w:rsidP="00ED561E">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5CB66700" w14:textId="77777777" w:rsidR="00ED561E" w:rsidRPr="00A71D81" w:rsidRDefault="00ED561E" w:rsidP="00ED561E">
      <w:pPr>
        <w:tabs>
          <w:tab w:val="left" w:pos="360"/>
          <w:tab w:val="left" w:pos="540"/>
        </w:tabs>
        <w:rPr>
          <w:rFonts w:ascii="GHEA Grapalat" w:hAnsi="GHEA Grapalat" w:cs="Sylfaen"/>
          <w:sz w:val="22"/>
          <w:szCs w:val="22"/>
          <w:lang w:val="hy-AM"/>
        </w:rPr>
      </w:pPr>
    </w:p>
    <w:p w14:paraId="5C9A4CA1" w14:textId="77777777" w:rsidR="00ED561E" w:rsidRPr="00A71D81" w:rsidRDefault="00ED561E" w:rsidP="00ED561E">
      <w:pPr>
        <w:jc w:val="center"/>
        <w:rPr>
          <w:rFonts w:ascii="GHEA Grapalat" w:hAnsi="GHEA Grapalat" w:cs="Sylfaen"/>
          <w:sz w:val="22"/>
          <w:szCs w:val="22"/>
          <w:lang w:val="hy-AM"/>
        </w:rPr>
      </w:pPr>
    </w:p>
    <w:p w14:paraId="267AB054" w14:textId="77777777" w:rsidR="00ED561E" w:rsidRPr="00A71D81" w:rsidRDefault="00ED561E" w:rsidP="00ED561E">
      <w:pPr>
        <w:jc w:val="center"/>
        <w:rPr>
          <w:rFonts w:ascii="GHEA Grapalat" w:hAnsi="GHEA Grapalat" w:cs="Sylfaen"/>
          <w:sz w:val="14"/>
          <w:szCs w:val="14"/>
          <w:lang w:val="hy-AM"/>
        </w:rPr>
      </w:pPr>
    </w:p>
    <w:p w14:paraId="4BCB5950" w14:textId="77777777" w:rsidR="00ED561E" w:rsidRPr="00A71D81" w:rsidRDefault="00ED561E" w:rsidP="00ED561E">
      <w:pPr>
        <w:jc w:val="center"/>
        <w:rPr>
          <w:rFonts w:ascii="GHEA Grapalat" w:hAnsi="GHEA Grapalat" w:cs="Sylfaen"/>
          <w:sz w:val="22"/>
          <w:szCs w:val="22"/>
          <w:lang w:val="hy-AM"/>
        </w:rPr>
      </w:pPr>
    </w:p>
    <w:p w14:paraId="532E20E3" w14:textId="77777777" w:rsidR="00ED561E" w:rsidRPr="00A71D81" w:rsidRDefault="00ED561E" w:rsidP="00ED561E">
      <w:pPr>
        <w:jc w:val="center"/>
        <w:rPr>
          <w:rFonts w:ascii="GHEA Grapalat" w:hAnsi="GHEA Grapalat" w:cs="Sylfaen"/>
          <w:sz w:val="22"/>
          <w:szCs w:val="22"/>
        </w:rPr>
      </w:pPr>
      <w:r w:rsidRPr="00A71D81">
        <w:rPr>
          <w:rFonts w:ascii="GHEA Grapalat" w:hAnsi="GHEA Grapalat" w:cs="Sylfaen"/>
          <w:sz w:val="22"/>
          <w:szCs w:val="22"/>
        </w:rPr>
        <w:t>ԿՈՂՄԵՐԸ</w:t>
      </w:r>
    </w:p>
    <w:p w14:paraId="2BB0819A" w14:textId="77777777" w:rsidR="00ED561E" w:rsidRPr="00A71D81" w:rsidRDefault="00ED561E" w:rsidP="00ED561E">
      <w:pPr>
        <w:jc w:val="center"/>
        <w:rPr>
          <w:rFonts w:ascii="GHEA Grapalat" w:hAnsi="GHEA Grapalat" w:cs="Sylfaen"/>
          <w:sz w:val="22"/>
          <w:szCs w:val="22"/>
        </w:rPr>
      </w:pPr>
    </w:p>
    <w:p w14:paraId="2D68C252" w14:textId="77777777" w:rsidR="00ED561E" w:rsidRPr="00A71D81" w:rsidRDefault="00ED561E" w:rsidP="00ED561E">
      <w:pPr>
        <w:tabs>
          <w:tab w:val="left" w:pos="360"/>
          <w:tab w:val="left" w:pos="540"/>
        </w:tabs>
        <w:rPr>
          <w:rFonts w:ascii="GHEA Grapalat" w:hAnsi="GHEA Grapalat" w:cs="Sylfaen"/>
          <w:sz w:val="22"/>
          <w:szCs w:val="22"/>
        </w:rPr>
      </w:pPr>
    </w:p>
    <w:p w14:paraId="26F3814F" w14:textId="77777777" w:rsidR="00ED561E" w:rsidRPr="00A71D81" w:rsidRDefault="00ED561E" w:rsidP="00ED561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D561E" w:rsidRPr="00A71D81" w14:paraId="0519AB1A" w14:textId="77777777" w:rsidTr="00791B98">
        <w:tc>
          <w:tcPr>
            <w:tcW w:w="4785" w:type="dxa"/>
          </w:tcPr>
          <w:p w14:paraId="66B46C0B" w14:textId="77777777" w:rsidR="00ED561E" w:rsidRPr="00A71D81" w:rsidRDefault="00ED561E" w:rsidP="00791B98">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32A1D29D" w14:textId="77777777" w:rsidR="00ED561E" w:rsidRPr="00A71D81" w:rsidRDefault="00ED561E" w:rsidP="00791B98">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4C5C4A9" w14:textId="77777777" w:rsidR="00ED561E" w:rsidRPr="00A71D81" w:rsidRDefault="00ED561E" w:rsidP="00ED561E">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216546B" w14:textId="77777777" w:rsidR="00ED561E" w:rsidRPr="00A71D81" w:rsidRDefault="00ED561E" w:rsidP="00ED561E">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D561E" w:rsidRPr="00A71D81" w14:paraId="6547687E" w14:textId="77777777" w:rsidTr="00791B98">
        <w:trPr>
          <w:tblCellSpacing w:w="7" w:type="dxa"/>
          <w:jc w:val="center"/>
        </w:trPr>
        <w:tc>
          <w:tcPr>
            <w:tcW w:w="0" w:type="auto"/>
            <w:vAlign w:val="center"/>
          </w:tcPr>
          <w:p w14:paraId="5DB18295"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DEB75C0"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4D114EF8"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C0F62A0"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ED561E" w:rsidRPr="00AE2768" w14:paraId="64F72981" w14:textId="77777777" w:rsidTr="00791B98">
        <w:trPr>
          <w:tblCellSpacing w:w="7" w:type="dxa"/>
          <w:jc w:val="center"/>
        </w:trPr>
        <w:tc>
          <w:tcPr>
            <w:tcW w:w="0" w:type="auto"/>
            <w:vAlign w:val="center"/>
          </w:tcPr>
          <w:p w14:paraId="7F8097D7"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34E0CCB"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44D7A9F"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B660C6B" w14:textId="77777777" w:rsidR="00ED561E" w:rsidRPr="00AE2768"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ED561E" w:rsidRPr="00AE2768" w14:paraId="0AA4FBED" w14:textId="77777777" w:rsidTr="00791B98">
        <w:trPr>
          <w:tblCellSpacing w:w="7" w:type="dxa"/>
          <w:jc w:val="center"/>
        </w:trPr>
        <w:tc>
          <w:tcPr>
            <w:tcW w:w="0" w:type="auto"/>
            <w:vAlign w:val="center"/>
          </w:tcPr>
          <w:p w14:paraId="79002263" w14:textId="77777777" w:rsidR="00ED561E" w:rsidRPr="00AE2768" w:rsidRDefault="00ED561E" w:rsidP="00791B98">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153418B8" w14:textId="77777777" w:rsidR="00ED561E" w:rsidRPr="00AE2768" w:rsidRDefault="00ED561E" w:rsidP="00791B98">
            <w:pPr>
              <w:rPr>
                <w:rFonts w:ascii="GHEA Grapalat" w:hAnsi="GHEA Grapalat" w:cs="GHEA Grapalat"/>
                <w:color w:val="000000"/>
                <w:sz w:val="21"/>
                <w:szCs w:val="21"/>
                <w:lang w:val="ru-RU" w:eastAsia="ru-RU"/>
              </w:rPr>
            </w:pPr>
          </w:p>
        </w:tc>
      </w:tr>
    </w:tbl>
    <w:p w14:paraId="76616599" w14:textId="77777777" w:rsidR="00ED561E" w:rsidRPr="00AE2768" w:rsidRDefault="00ED561E" w:rsidP="00ED561E">
      <w:pPr>
        <w:ind w:left="-142" w:firstLine="142"/>
        <w:jc w:val="center"/>
        <w:rPr>
          <w:rFonts w:ascii="GHEA Grapalat" w:hAnsi="GHEA Grapalat" w:cs="Sylfaen"/>
          <w:b/>
        </w:rPr>
      </w:pPr>
    </w:p>
    <w:p w14:paraId="118388C2" w14:textId="77777777" w:rsidR="00ED561E" w:rsidRPr="00131E9C" w:rsidRDefault="00ED561E" w:rsidP="00ED561E">
      <w:pPr>
        <w:tabs>
          <w:tab w:val="left" w:pos="8640"/>
        </w:tabs>
        <w:rPr>
          <w:rFonts w:ascii="GHEA Grapalat" w:hAnsi="GHEA Grapalat" w:cs="GHEA Grapalat"/>
          <w:sz w:val="22"/>
          <w:szCs w:val="22"/>
          <w:lang w:val="hy-AM"/>
        </w:rPr>
      </w:pPr>
    </w:p>
    <w:p w14:paraId="1C3E533C" w14:textId="6DB451BE" w:rsidR="00B2572B" w:rsidRPr="00131E9C" w:rsidRDefault="00B2572B" w:rsidP="00ED561E">
      <w:pPr>
        <w:jc w:val="right"/>
        <w:rPr>
          <w:rFonts w:ascii="GHEA Grapalat" w:hAnsi="GHEA Grapalat" w:cs="GHEA Grapalat"/>
          <w:sz w:val="22"/>
          <w:szCs w:val="22"/>
          <w:lang w:val="hy-AM"/>
        </w:rPr>
      </w:pPr>
      <w:bookmarkStart w:id="13" w:name="_GoBack"/>
      <w:bookmarkEnd w:id="13"/>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647C1" w14:textId="77777777" w:rsidR="008B0286" w:rsidRDefault="008B0286">
      <w:r>
        <w:separator/>
      </w:r>
    </w:p>
  </w:endnote>
  <w:endnote w:type="continuationSeparator" w:id="0">
    <w:p w14:paraId="235D9424" w14:textId="77777777" w:rsidR="008B0286" w:rsidRDefault="008B0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9F67E9" w14:textId="77777777" w:rsidR="008B0286" w:rsidRDefault="008B0286">
      <w:r>
        <w:separator/>
      </w:r>
    </w:p>
  </w:footnote>
  <w:footnote w:type="continuationSeparator" w:id="0">
    <w:p w14:paraId="54A46F9D" w14:textId="77777777" w:rsidR="008B0286" w:rsidRDefault="008B0286">
      <w:r>
        <w:continuationSeparator/>
      </w:r>
    </w:p>
  </w:footnote>
  <w:footnote w:id="1">
    <w:p w14:paraId="0479151E" w14:textId="23568D36" w:rsidR="006258D0" w:rsidRPr="00AE74A0" w:rsidRDefault="006258D0"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258D0" w:rsidRPr="006265F4" w:rsidRDefault="006258D0"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258D0" w:rsidRPr="006265F4" w:rsidRDefault="006258D0"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258D0" w:rsidRPr="006265F4" w:rsidRDefault="006258D0"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258D0" w:rsidRPr="00D45BA2" w:rsidRDefault="006258D0">
      <w:pPr>
        <w:pStyle w:val="FootnoteText"/>
      </w:pPr>
    </w:p>
  </w:footnote>
  <w:footnote w:id="2">
    <w:p w14:paraId="5BDA916E" w14:textId="4A0C8C20" w:rsidR="006258D0" w:rsidRPr="006F2A6C" w:rsidRDefault="006258D0"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6258D0" w:rsidRPr="00D45BA2" w:rsidRDefault="006258D0"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4BBBCD3C" w14:textId="43E7C133" w:rsidR="006258D0" w:rsidRPr="001258CE" w:rsidRDefault="006258D0">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521600A" w14:textId="1C70D41C" w:rsidR="006258D0" w:rsidRPr="004B72E3" w:rsidRDefault="006258D0"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6258D0" w:rsidRPr="004B72E3" w:rsidRDefault="006258D0"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6258D0" w:rsidRPr="00084034" w:rsidRDefault="006258D0"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645C99E3" w14:textId="77777777" w:rsidR="006258D0" w:rsidRPr="000B7538" w:rsidRDefault="006258D0"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6258D0" w:rsidRPr="000B7538" w:rsidRDefault="006258D0"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6258D0" w:rsidRPr="000B7538" w:rsidRDefault="006258D0"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6258D0" w:rsidRPr="006F2A6C" w:rsidRDefault="006258D0">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12F6E0EF" w14:textId="7498EA06" w:rsidR="006258D0" w:rsidRPr="00084034" w:rsidRDefault="006258D0"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6258D0" w:rsidRPr="00084034" w:rsidRDefault="006258D0">
      <w:pPr>
        <w:pStyle w:val="FootnoteText"/>
        <w:rPr>
          <w:rFonts w:asciiTheme="minorHAnsi" w:hAnsiTheme="minorHAnsi"/>
          <w:lang w:val="hy-AM"/>
        </w:rPr>
      </w:pPr>
    </w:p>
  </w:footnote>
  <w:footnote w:id="8">
    <w:p w14:paraId="422AF998" w14:textId="0DB20754" w:rsidR="006258D0" w:rsidRPr="00FD4E69" w:rsidRDefault="006258D0"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6258D0" w:rsidRPr="00FD4E69" w:rsidRDefault="006258D0"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6258D0" w:rsidRPr="000B7538" w:rsidRDefault="006258D0"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258D0" w:rsidRPr="000B7538" w:rsidRDefault="006258D0"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258D0" w:rsidRPr="00523B4A" w:rsidRDefault="006258D0">
      <w:pPr>
        <w:pStyle w:val="FootnoteText"/>
        <w:rPr>
          <w:rFonts w:asciiTheme="minorHAnsi" w:hAnsiTheme="minorHAnsi"/>
        </w:rPr>
      </w:pPr>
    </w:p>
  </w:footnote>
  <w:footnote w:id="11">
    <w:p w14:paraId="6AE37197" w14:textId="77777777" w:rsidR="006258D0" w:rsidRPr="00D52874" w:rsidRDefault="006258D0" w:rsidP="00FE171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2">
    <w:p w14:paraId="32899914" w14:textId="77777777" w:rsidR="006258D0" w:rsidRPr="006265F4" w:rsidDel="007942E8" w:rsidRDefault="006258D0" w:rsidP="00FE1713">
      <w:pPr>
        <w:pStyle w:val="FootnoteText"/>
        <w:rPr>
          <w:del w:id="7"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3">
    <w:p w14:paraId="63C26B68" w14:textId="77777777" w:rsidR="006258D0" w:rsidRPr="006265F4" w:rsidRDefault="006258D0" w:rsidP="00FE171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9F5823" w14:textId="77777777" w:rsidR="006258D0" w:rsidRPr="006265F4" w:rsidDel="007942E8" w:rsidRDefault="006258D0" w:rsidP="00FE1713">
      <w:pPr>
        <w:pStyle w:val="FootnoteText"/>
        <w:jc w:val="both"/>
        <w:rPr>
          <w:del w:id="8"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14:paraId="60050B02" w14:textId="77777777" w:rsidR="006258D0" w:rsidRPr="002646ED" w:rsidDel="007942E8" w:rsidRDefault="006258D0" w:rsidP="00FE1713">
      <w:pPr>
        <w:pStyle w:val="FootnoteText"/>
        <w:jc w:val="both"/>
        <w:rPr>
          <w:del w:id="9" w:author="User" w:date="2019-05-26T10:04:00Z"/>
          <w:sz w:val="16"/>
          <w:szCs w:val="16"/>
          <w:lang w:val="en-US"/>
        </w:rPr>
      </w:pPr>
    </w:p>
  </w:footnote>
  <w:footnote w:id="15">
    <w:p w14:paraId="3C8432D4" w14:textId="77777777" w:rsidR="006258D0" w:rsidRPr="006265F4" w:rsidDel="002877FC" w:rsidRDefault="006258D0" w:rsidP="00FE1713">
      <w:pPr>
        <w:pStyle w:val="FootnoteText"/>
        <w:jc w:val="both"/>
        <w:rPr>
          <w:del w:id="10"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69EC675" w14:textId="77777777" w:rsidR="006258D0" w:rsidRPr="006265F4" w:rsidDel="002877FC" w:rsidRDefault="006258D0" w:rsidP="00FE1713">
      <w:pPr>
        <w:pStyle w:val="FootnoteText"/>
        <w:jc w:val="both"/>
        <w:rPr>
          <w:del w:id="11"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04304F5F" w14:textId="77777777" w:rsidR="006258D0" w:rsidRDefault="006258D0" w:rsidP="00FE1713">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2CB6"/>
    <w:rsid w:val="000031E3"/>
    <w:rsid w:val="000033BC"/>
    <w:rsid w:val="00003DF0"/>
    <w:rsid w:val="0000586B"/>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6ED7"/>
    <w:rsid w:val="000878DB"/>
    <w:rsid w:val="00087A30"/>
    <w:rsid w:val="000911CA"/>
    <w:rsid w:val="000917B9"/>
    <w:rsid w:val="00091EBC"/>
    <w:rsid w:val="00092D0A"/>
    <w:rsid w:val="0009380C"/>
    <w:rsid w:val="0009449B"/>
    <w:rsid w:val="000946A3"/>
    <w:rsid w:val="000952D8"/>
    <w:rsid w:val="00095EB1"/>
    <w:rsid w:val="00096865"/>
    <w:rsid w:val="0009775E"/>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503"/>
    <w:rsid w:val="000C5A09"/>
    <w:rsid w:val="000C6F81"/>
    <w:rsid w:val="000C78C9"/>
    <w:rsid w:val="000D07E4"/>
    <w:rsid w:val="000D091F"/>
    <w:rsid w:val="000D10F1"/>
    <w:rsid w:val="000D16B6"/>
    <w:rsid w:val="000D2054"/>
    <w:rsid w:val="000D2527"/>
    <w:rsid w:val="000D3188"/>
    <w:rsid w:val="000D34C8"/>
    <w:rsid w:val="000D3B6D"/>
    <w:rsid w:val="000D3E14"/>
    <w:rsid w:val="000D4471"/>
    <w:rsid w:val="000D52A5"/>
    <w:rsid w:val="000D53E2"/>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48DE"/>
    <w:rsid w:val="00115905"/>
    <w:rsid w:val="001159FA"/>
    <w:rsid w:val="0011611E"/>
    <w:rsid w:val="00116E47"/>
    <w:rsid w:val="00117020"/>
    <w:rsid w:val="00117964"/>
    <w:rsid w:val="00117DAA"/>
    <w:rsid w:val="0012207C"/>
    <w:rsid w:val="00122684"/>
    <w:rsid w:val="001241F6"/>
    <w:rsid w:val="001242C4"/>
    <w:rsid w:val="00124461"/>
    <w:rsid w:val="001258CE"/>
    <w:rsid w:val="001276C9"/>
    <w:rsid w:val="0013011B"/>
    <w:rsid w:val="00130202"/>
    <w:rsid w:val="001305C6"/>
    <w:rsid w:val="0013139F"/>
    <w:rsid w:val="00131E9C"/>
    <w:rsid w:val="00132FA8"/>
    <w:rsid w:val="00133A5A"/>
    <w:rsid w:val="00133A7E"/>
    <w:rsid w:val="00133CE4"/>
    <w:rsid w:val="00134926"/>
    <w:rsid w:val="00134D6E"/>
    <w:rsid w:val="00134DC5"/>
    <w:rsid w:val="001355F9"/>
    <w:rsid w:val="00135840"/>
    <w:rsid w:val="00135EE7"/>
    <w:rsid w:val="001369CB"/>
    <w:rsid w:val="001377BA"/>
    <w:rsid w:val="00137A5C"/>
    <w:rsid w:val="00137C95"/>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552"/>
    <w:rsid w:val="00161FE4"/>
    <w:rsid w:val="001635B8"/>
    <w:rsid w:val="00164BBC"/>
    <w:rsid w:val="0016519F"/>
    <w:rsid w:val="001669C1"/>
    <w:rsid w:val="001679A6"/>
    <w:rsid w:val="00170330"/>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D60"/>
    <w:rsid w:val="00191D5F"/>
    <w:rsid w:val="00192606"/>
    <w:rsid w:val="0019293D"/>
    <w:rsid w:val="00192A1F"/>
    <w:rsid w:val="001932A7"/>
    <w:rsid w:val="00193871"/>
    <w:rsid w:val="00194598"/>
    <w:rsid w:val="00194DBD"/>
    <w:rsid w:val="00195835"/>
    <w:rsid w:val="00195C46"/>
    <w:rsid w:val="00195F24"/>
    <w:rsid w:val="00196487"/>
    <w:rsid w:val="00197D76"/>
    <w:rsid w:val="001A23A6"/>
    <w:rsid w:val="001A2579"/>
    <w:rsid w:val="001A2F72"/>
    <w:rsid w:val="001A3FEC"/>
    <w:rsid w:val="001A4165"/>
    <w:rsid w:val="001A43A4"/>
    <w:rsid w:val="001A4EF7"/>
    <w:rsid w:val="001A5BC8"/>
    <w:rsid w:val="001A5C02"/>
    <w:rsid w:val="001A5E16"/>
    <w:rsid w:val="001A6E2C"/>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80E"/>
    <w:rsid w:val="001E7733"/>
    <w:rsid w:val="001F0335"/>
    <w:rsid w:val="001F0371"/>
    <w:rsid w:val="001F1DF0"/>
    <w:rsid w:val="001F3094"/>
    <w:rsid w:val="001F3237"/>
    <w:rsid w:val="001F386B"/>
    <w:rsid w:val="001F42DF"/>
    <w:rsid w:val="001F5699"/>
    <w:rsid w:val="001F5FDE"/>
    <w:rsid w:val="001F6578"/>
    <w:rsid w:val="001F760C"/>
    <w:rsid w:val="00201683"/>
    <w:rsid w:val="002017CB"/>
    <w:rsid w:val="00201DA0"/>
    <w:rsid w:val="00201F2E"/>
    <w:rsid w:val="00202F4D"/>
    <w:rsid w:val="002032CE"/>
    <w:rsid w:val="002033A0"/>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72"/>
    <w:rsid w:val="002137E6"/>
    <w:rsid w:val="00213EB8"/>
    <w:rsid w:val="002156E7"/>
    <w:rsid w:val="00217710"/>
    <w:rsid w:val="00220491"/>
    <w:rsid w:val="00220ACB"/>
    <w:rsid w:val="00220C7C"/>
    <w:rsid w:val="002218FE"/>
    <w:rsid w:val="00222819"/>
    <w:rsid w:val="00223CF8"/>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6D77"/>
    <w:rsid w:val="002374FA"/>
    <w:rsid w:val="00237957"/>
    <w:rsid w:val="0024027D"/>
    <w:rsid w:val="00240289"/>
    <w:rsid w:val="0024041A"/>
    <w:rsid w:val="0024186B"/>
    <w:rsid w:val="0024205E"/>
    <w:rsid w:val="00243A13"/>
    <w:rsid w:val="00244642"/>
    <w:rsid w:val="00244A4D"/>
    <w:rsid w:val="00244B38"/>
    <w:rsid w:val="0024542F"/>
    <w:rsid w:val="0024626A"/>
    <w:rsid w:val="00246B1A"/>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23B"/>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3F68"/>
    <w:rsid w:val="002941F2"/>
    <w:rsid w:val="00294516"/>
    <w:rsid w:val="00294BD5"/>
    <w:rsid w:val="00294FFF"/>
    <w:rsid w:val="0029515A"/>
    <w:rsid w:val="00296466"/>
    <w:rsid w:val="00296A9F"/>
    <w:rsid w:val="00296F9E"/>
    <w:rsid w:val="002A0341"/>
    <w:rsid w:val="002A058F"/>
    <w:rsid w:val="002A10B2"/>
    <w:rsid w:val="002A14D8"/>
    <w:rsid w:val="002A1FAC"/>
    <w:rsid w:val="002A2200"/>
    <w:rsid w:val="002A26AE"/>
    <w:rsid w:val="002A2C2E"/>
    <w:rsid w:val="002A3785"/>
    <w:rsid w:val="002A4619"/>
    <w:rsid w:val="002A464D"/>
    <w:rsid w:val="002A5BDB"/>
    <w:rsid w:val="002A69CC"/>
    <w:rsid w:val="002A7380"/>
    <w:rsid w:val="002A76C6"/>
    <w:rsid w:val="002A7A40"/>
    <w:rsid w:val="002A7CE5"/>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269"/>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0A90"/>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2AE8"/>
    <w:rsid w:val="00303732"/>
    <w:rsid w:val="003041A8"/>
    <w:rsid w:val="00304436"/>
    <w:rsid w:val="00304D64"/>
    <w:rsid w:val="003053EF"/>
    <w:rsid w:val="00305E59"/>
    <w:rsid w:val="00305F6D"/>
    <w:rsid w:val="003064D4"/>
    <w:rsid w:val="00307F3C"/>
    <w:rsid w:val="003101E4"/>
    <w:rsid w:val="00310A82"/>
    <w:rsid w:val="00310B34"/>
    <w:rsid w:val="00310B6E"/>
    <w:rsid w:val="00310ED2"/>
    <w:rsid w:val="00311076"/>
    <w:rsid w:val="00312F52"/>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95B"/>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4874"/>
    <w:rsid w:val="00345909"/>
    <w:rsid w:val="003465D8"/>
    <w:rsid w:val="003468B8"/>
    <w:rsid w:val="00347499"/>
    <w:rsid w:val="0034769E"/>
    <w:rsid w:val="0034777A"/>
    <w:rsid w:val="00350018"/>
    <w:rsid w:val="003500D1"/>
    <w:rsid w:val="00350C85"/>
    <w:rsid w:val="00351F27"/>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D57"/>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2C8E"/>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0AFA"/>
    <w:rsid w:val="003A145D"/>
    <w:rsid w:val="003A2BA4"/>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14B"/>
    <w:rsid w:val="003B4A74"/>
    <w:rsid w:val="003B585C"/>
    <w:rsid w:val="003B5AE9"/>
    <w:rsid w:val="003B60D5"/>
    <w:rsid w:val="003B6791"/>
    <w:rsid w:val="003B681E"/>
    <w:rsid w:val="003B6896"/>
    <w:rsid w:val="003B7086"/>
    <w:rsid w:val="003B7D9D"/>
    <w:rsid w:val="003C11FC"/>
    <w:rsid w:val="003C1322"/>
    <w:rsid w:val="003C14BE"/>
    <w:rsid w:val="003C16B9"/>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525"/>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07F5F"/>
    <w:rsid w:val="004107A0"/>
    <w:rsid w:val="004108AE"/>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9BA"/>
    <w:rsid w:val="00443208"/>
    <w:rsid w:val="00443B7A"/>
    <w:rsid w:val="00444069"/>
    <w:rsid w:val="004454D8"/>
    <w:rsid w:val="0044556F"/>
    <w:rsid w:val="004460B1"/>
    <w:rsid w:val="0044660E"/>
    <w:rsid w:val="00446FD1"/>
    <w:rsid w:val="004471F4"/>
    <w:rsid w:val="00447808"/>
    <w:rsid w:val="00447FFD"/>
    <w:rsid w:val="004504F0"/>
    <w:rsid w:val="00452896"/>
    <w:rsid w:val="00454D73"/>
    <w:rsid w:val="0045525D"/>
    <w:rsid w:val="004553DE"/>
    <w:rsid w:val="00455EC9"/>
    <w:rsid w:val="00457745"/>
    <w:rsid w:val="00460CA5"/>
    <w:rsid w:val="00461430"/>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F1A"/>
    <w:rsid w:val="0047117B"/>
    <w:rsid w:val="0047161E"/>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EC9"/>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080"/>
    <w:rsid w:val="004B4580"/>
    <w:rsid w:val="004B5522"/>
    <w:rsid w:val="004B61C2"/>
    <w:rsid w:val="004B6D52"/>
    <w:rsid w:val="004B78BD"/>
    <w:rsid w:val="004B7B69"/>
    <w:rsid w:val="004B7C30"/>
    <w:rsid w:val="004B7C9F"/>
    <w:rsid w:val="004C090C"/>
    <w:rsid w:val="004C09AB"/>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510"/>
    <w:rsid w:val="004D5333"/>
    <w:rsid w:val="004D5577"/>
    <w:rsid w:val="004D557A"/>
    <w:rsid w:val="004D5671"/>
    <w:rsid w:val="004D5D9B"/>
    <w:rsid w:val="004D6073"/>
    <w:rsid w:val="004D7784"/>
    <w:rsid w:val="004D77AD"/>
    <w:rsid w:val="004E0603"/>
    <w:rsid w:val="004E144F"/>
    <w:rsid w:val="004E1503"/>
    <w:rsid w:val="004E1977"/>
    <w:rsid w:val="004E1B0A"/>
    <w:rsid w:val="004E1C8E"/>
    <w:rsid w:val="004E27C5"/>
    <w:rsid w:val="004E2E6D"/>
    <w:rsid w:val="004E2FC6"/>
    <w:rsid w:val="004E386A"/>
    <w:rsid w:val="004E4706"/>
    <w:rsid w:val="004E4CF4"/>
    <w:rsid w:val="004E54F5"/>
    <w:rsid w:val="004E5843"/>
    <w:rsid w:val="004E599D"/>
    <w:rsid w:val="004E60C0"/>
    <w:rsid w:val="004E6A12"/>
    <w:rsid w:val="004E6E9A"/>
    <w:rsid w:val="004F1DB0"/>
    <w:rsid w:val="004F2130"/>
    <w:rsid w:val="004F262B"/>
    <w:rsid w:val="004F2639"/>
    <w:rsid w:val="004F2E2A"/>
    <w:rsid w:val="004F30DA"/>
    <w:rsid w:val="004F3B83"/>
    <w:rsid w:val="004F4160"/>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493B"/>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B5"/>
    <w:rsid w:val="005409F4"/>
    <w:rsid w:val="00540D68"/>
    <w:rsid w:val="00540EA9"/>
    <w:rsid w:val="005422AF"/>
    <w:rsid w:val="00542491"/>
    <w:rsid w:val="00542D94"/>
    <w:rsid w:val="00542E60"/>
    <w:rsid w:val="00543250"/>
    <w:rsid w:val="00543262"/>
    <w:rsid w:val="00544728"/>
    <w:rsid w:val="0054575E"/>
    <w:rsid w:val="005457B4"/>
    <w:rsid w:val="00545F4E"/>
    <w:rsid w:val="0054752B"/>
    <w:rsid w:val="00551E52"/>
    <w:rsid w:val="005525A4"/>
    <w:rsid w:val="00552D6E"/>
    <w:rsid w:val="00553DFD"/>
    <w:rsid w:val="00554EA9"/>
    <w:rsid w:val="00556113"/>
    <w:rsid w:val="0055623A"/>
    <w:rsid w:val="005562ED"/>
    <w:rsid w:val="005563D9"/>
    <w:rsid w:val="005573C2"/>
    <w:rsid w:val="00557892"/>
    <w:rsid w:val="00557E3D"/>
    <w:rsid w:val="00560961"/>
    <w:rsid w:val="00561FCA"/>
    <w:rsid w:val="00562EB1"/>
    <w:rsid w:val="00563192"/>
    <w:rsid w:val="0056331A"/>
    <w:rsid w:val="005639B0"/>
    <w:rsid w:val="00564FB7"/>
    <w:rsid w:val="00565307"/>
    <w:rsid w:val="0056625A"/>
    <w:rsid w:val="00566E65"/>
    <w:rsid w:val="00567040"/>
    <w:rsid w:val="005670AA"/>
    <w:rsid w:val="005716B8"/>
    <w:rsid w:val="00571702"/>
    <w:rsid w:val="00571F29"/>
    <w:rsid w:val="005739AB"/>
    <w:rsid w:val="005754F7"/>
    <w:rsid w:val="00575C75"/>
    <w:rsid w:val="00577582"/>
    <w:rsid w:val="00577BA1"/>
    <w:rsid w:val="00581057"/>
    <w:rsid w:val="005812BE"/>
    <w:rsid w:val="00581DC3"/>
    <w:rsid w:val="005821CF"/>
    <w:rsid w:val="0058298C"/>
    <w:rsid w:val="00582FEB"/>
    <w:rsid w:val="00583092"/>
    <w:rsid w:val="00583117"/>
    <w:rsid w:val="005840A7"/>
    <w:rsid w:val="00584184"/>
    <w:rsid w:val="00584A70"/>
    <w:rsid w:val="00584BE1"/>
    <w:rsid w:val="005856C5"/>
    <w:rsid w:val="00585DD4"/>
    <w:rsid w:val="00585E16"/>
    <w:rsid w:val="0058649C"/>
    <w:rsid w:val="00586CD2"/>
    <w:rsid w:val="00587072"/>
    <w:rsid w:val="005900F2"/>
    <w:rsid w:val="005918A4"/>
    <w:rsid w:val="00592A50"/>
    <w:rsid w:val="005939DE"/>
    <w:rsid w:val="0059404D"/>
    <w:rsid w:val="00594E03"/>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BE2"/>
    <w:rsid w:val="005B1797"/>
    <w:rsid w:val="005B18D8"/>
    <w:rsid w:val="005B1CFC"/>
    <w:rsid w:val="005B1DD6"/>
    <w:rsid w:val="005B1E95"/>
    <w:rsid w:val="005B20E7"/>
    <w:rsid w:val="005B46B6"/>
    <w:rsid w:val="005B598A"/>
    <w:rsid w:val="005B6B3E"/>
    <w:rsid w:val="005B7350"/>
    <w:rsid w:val="005C1C00"/>
    <w:rsid w:val="005C285D"/>
    <w:rsid w:val="005C2E17"/>
    <w:rsid w:val="005C4C12"/>
    <w:rsid w:val="005C4EBF"/>
    <w:rsid w:val="005C6159"/>
    <w:rsid w:val="005D00A5"/>
    <w:rsid w:val="005D00D6"/>
    <w:rsid w:val="005D07B2"/>
    <w:rsid w:val="005D07E3"/>
    <w:rsid w:val="005D0D93"/>
    <w:rsid w:val="005D1A14"/>
    <w:rsid w:val="005D26DF"/>
    <w:rsid w:val="005D2EDB"/>
    <w:rsid w:val="005D32F6"/>
    <w:rsid w:val="005D3674"/>
    <w:rsid w:val="005D4D30"/>
    <w:rsid w:val="005D4D37"/>
    <w:rsid w:val="005D5A02"/>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3FB"/>
    <w:rsid w:val="005F35FC"/>
    <w:rsid w:val="005F425D"/>
    <w:rsid w:val="005F53F2"/>
    <w:rsid w:val="005F610C"/>
    <w:rsid w:val="005F7C1D"/>
    <w:rsid w:val="006007C8"/>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108"/>
    <w:rsid w:val="00622D53"/>
    <w:rsid w:val="006237BD"/>
    <w:rsid w:val="00623998"/>
    <w:rsid w:val="006258D0"/>
    <w:rsid w:val="006265F4"/>
    <w:rsid w:val="00627101"/>
    <w:rsid w:val="0062728A"/>
    <w:rsid w:val="00627351"/>
    <w:rsid w:val="00627E00"/>
    <w:rsid w:val="00630BF1"/>
    <w:rsid w:val="00630CC3"/>
    <w:rsid w:val="00630DD7"/>
    <w:rsid w:val="0063101C"/>
    <w:rsid w:val="00631658"/>
    <w:rsid w:val="00631744"/>
    <w:rsid w:val="00633389"/>
    <w:rsid w:val="00633C45"/>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8DA"/>
    <w:rsid w:val="0066349B"/>
    <w:rsid w:val="006657A3"/>
    <w:rsid w:val="006657EE"/>
    <w:rsid w:val="00666013"/>
    <w:rsid w:val="006675F2"/>
    <w:rsid w:val="00667A56"/>
    <w:rsid w:val="00670B9E"/>
    <w:rsid w:val="0067102D"/>
    <w:rsid w:val="00671A82"/>
    <w:rsid w:val="0067229B"/>
    <w:rsid w:val="00673A7C"/>
    <w:rsid w:val="00674311"/>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924"/>
    <w:rsid w:val="00697C38"/>
    <w:rsid w:val="006A0C17"/>
    <w:rsid w:val="006A0D8B"/>
    <w:rsid w:val="006A0F27"/>
    <w:rsid w:val="006A134C"/>
    <w:rsid w:val="006A14B3"/>
    <w:rsid w:val="006A1922"/>
    <w:rsid w:val="006A1F61"/>
    <w:rsid w:val="006A200B"/>
    <w:rsid w:val="006A26BE"/>
    <w:rsid w:val="006A2D46"/>
    <w:rsid w:val="006A36F9"/>
    <w:rsid w:val="006A3D5C"/>
    <w:rsid w:val="006A475C"/>
    <w:rsid w:val="006A6D19"/>
    <w:rsid w:val="006A7B7A"/>
    <w:rsid w:val="006A7DCE"/>
    <w:rsid w:val="006B0116"/>
    <w:rsid w:val="006B0566"/>
    <w:rsid w:val="006B21F1"/>
    <w:rsid w:val="006B2824"/>
    <w:rsid w:val="006B2F02"/>
    <w:rsid w:val="006B3E66"/>
    <w:rsid w:val="006B4238"/>
    <w:rsid w:val="006B44A1"/>
    <w:rsid w:val="006B5588"/>
    <w:rsid w:val="006B572D"/>
    <w:rsid w:val="006B5849"/>
    <w:rsid w:val="006B6951"/>
    <w:rsid w:val="006B739E"/>
    <w:rsid w:val="006B7A24"/>
    <w:rsid w:val="006C08B6"/>
    <w:rsid w:val="006C1293"/>
    <w:rsid w:val="006C12EC"/>
    <w:rsid w:val="006C135E"/>
    <w:rsid w:val="006C1D25"/>
    <w:rsid w:val="006C2081"/>
    <w:rsid w:val="006C287D"/>
    <w:rsid w:val="006C3115"/>
    <w:rsid w:val="006C3873"/>
    <w:rsid w:val="006C3909"/>
    <w:rsid w:val="006C459C"/>
    <w:rsid w:val="006C47F0"/>
    <w:rsid w:val="006C679A"/>
    <w:rsid w:val="006C727E"/>
    <w:rsid w:val="006C778B"/>
    <w:rsid w:val="006C7907"/>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2AB8"/>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93D"/>
    <w:rsid w:val="00700C81"/>
    <w:rsid w:val="007010F4"/>
    <w:rsid w:val="00701157"/>
    <w:rsid w:val="007019A6"/>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2F5"/>
    <w:rsid w:val="00713EEE"/>
    <w:rsid w:val="00714C96"/>
    <w:rsid w:val="007154FC"/>
    <w:rsid w:val="0071687B"/>
    <w:rsid w:val="0071689A"/>
    <w:rsid w:val="00716F47"/>
    <w:rsid w:val="007170FC"/>
    <w:rsid w:val="007172B9"/>
    <w:rsid w:val="007204FD"/>
    <w:rsid w:val="007210AC"/>
    <w:rsid w:val="0072179E"/>
    <w:rsid w:val="00721CBC"/>
    <w:rsid w:val="007224D2"/>
    <w:rsid w:val="00722665"/>
    <w:rsid w:val="00723462"/>
    <w:rsid w:val="007248F1"/>
    <w:rsid w:val="00725ED3"/>
    <w:rsid w:val="007268F5"/>
    <w:rsid w:val="00726CC2"/>
    <w:rsid w:val="00730C32"/>
    <w:rsid w:val="00730C78"/>
    <w:rsid w:val="007319A4"/>
    <w:rsid w:val="00731BD1"/>
    <w:rsid w:val="00731D26"/>
    <w:rsid w:val="00731EC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0EA"/>
    <w:rsid w:val="0075647D"/>
    <w:rsid w:val="00757100"/>
    <w:rsid w:val="00757281"/>
    <w:rsid w:val="007579D0"/>
    <w:rsid w:val="00757A3F"/>
    <w:rsid w:val="00757D6C"/>
    <w:rsid w:val="007602A3"/>
    <w:rsid w:val="00760462"/>
    <w:rsid w:val="007607B8"/>
    <w:rsid w:val="00760CCC"/>
    <w:rsid w:val="00760E9B"/>
    <w:rsid w:val="00761134"/>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AC8"/>
    <w:rsid w:val="00774C67"/>
    <w:rsid w:val="00774D8A"/>
    <w:rsid w:val="0077504D"/>
    <w:rsid w:val="00775846"/>
    <w:rsid w:val="007760A5"/>
    <w:rsid w:val="00776E6C"/>
    <w:rsid w:val="007811AE"/>
    <w:rsid w:val="007813EB"/>
    <w:rsid w:val="00781688"/>
    <w:rsid w:val="007821E6"/>
    <w:rsid w:val="00782C19"/>
    <w:rsid w:val="00782D3C"/>
    <w:rsid w:val="0078387F"/>
    <w:rsid w:val="007839E7"/>
    <w:rsid w:val="00783E68"/>
    <w:rsid w:val="00784B86"/>
    <w:rsid w:val="00784CB7"/>
    <w:rsid w:val="007851C4"/>
    <w:rsid w:val="007862B1"/>
    <w:rsid w:val="007876DF"/>
    <w:rsid w:val="0078774A"/>
    <w:rsid w:val="007912D3"/>
    <w:rsid w:val="00791764"/>
    <w:rsid w:val="00791B98"/>
    <w:rsid w:val="00791E9A"/>
    <w:rsid w:val="007930CD"/>
    <w:rsid w:val="00793108"/>
    <w:rsid w:val="00793E8B"/>
    <w:rsid w:val="007942E8"/>
    <w:rsid w:val="00794790"/>
    <w:rsid w:val="00794CDD"/>
    <w:rsid w:val="00794E8E"/>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FB6"/>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1B0"/>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CFA"/>
    <w:rsid w:val="007E2F6D"/>
    <w:rsid w:val="007E3AEE"/>
    <w:rsid w:val="007E46FE"/>
    <w:rsid w:val="007E4F19"/>
    <w:rsid w:val="007E54E1"/>
    <w:rsid w:val="007E6804"/>
    <w:rsid w:val="007E6E01"/>
    <w:rsid w:val="007E6FDE"/>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08F"/>
    <w:rsid w:val="008105B4"/>
    <w:rsid w:val="00810B05"/>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555"/>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073"/>
    <w:rsid w:val="00847EB9"/>
    <w:rsid w:val="008504E0"/>
    <w:rsid w:val="00850570"/>
    <w:rsid w:val="00850857"/>
    <w:rsid w:val="00850AA1"/>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39"/>
    <w:rsid w:val="008702CB"/>
    <w:rsid w:val="0087155D"/>
    <w:rsid w:val="00871E55"/>
    <w:rsid w:val="0087341E"/>
    <w:rsid w:val="0087360C"/>
    <w:rsid w:val="00873923"/>
    <w:rsid w:val="00873E83"/>
    <w:rsid w:val="00873FE9"/>
    <w:rsid w:val="008743F2"/>
    <w:rsid w:val="00876911"/>
    <w:rsid w:val="008769B4"/>
    <w:rsid w:val="008777E0"/>
    <w:rsid w:val="00877F78"/>
    <w:rsid w:val="0088001E"/>
    <w:rsid w:val="00880500"/>
    <w:rsid w:val="00880C5E"/>
    <w:rsid w:val="00881C05"/>
    <w:rsid w:val="00881C22"/>
    <w:rsid w:val="0088384C"/>
    <w:rsid w:val="0088392A"/>
    <w:rsid w:val="00884204"/>
    <w:rsid w:val="008844B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286"/>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9AF"/>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030"/>
    <w:rsid w:val="00903898"/>
    <w:rsid w:val="009041A1"/>
    <w:rsid w:val="0090481C"/>
    <w:rsid w:val="00904926"/>
    <w:rsid w:val="0090510C"/>
    <w:rsid w:val="0090584E"/>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CBB"/>
    <w:rsid w:val="009304CF"/>
    <w:rsid w:val="00931A1F"/>
    <w:rsid w:val="009324BF"/>
    <w:rsid w:val="009334DB"/>
    <w:rsid w:val="009335A0"/>
    <w:rsid w:val="009339B2"/>
    <w:rsid w:val="0093460D"/>
    <w:rsid w:val="00934B33"/>
    <w:rsid w:val="00935003"/>
    <w:rsid w:val="009354D8"/>
    <w:rsid w:val="00935BEF"/>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45B"/>
    <w:rsid w:val="0095176C"/>
    <w:rsid w:val="0095199F"/>
    <w:rsid w:val="00953F12"/>
    <w:rsid w:val="00954F59"/>
    <w:rsid w:val="00955A1E"/>
    <w:rsid w:val="00955CC1"/>
    <w:rsid w:val="00955E87"/>
    <w:rsid w:val="00956D11"/>
    <w:rsid w:val="00960519"/>
    <w:rsid w:val="00960802"/>
    <w:rsid w:val="00961895"/>
    <w:rsid w:val="00962585"/>
    <w:rsid w:val="00962791"/>
    <w:rsid w:val="00963E00"/>
    <w:rsid w:val="0096457E"/>
    <w:rsid w:val="009647B3"/>
    <w:rsid w:val="009648D5"/>
    <w:rsid w:val="00965350"/>
    <w:rsid w:val="00965B76"/>
    <w:rsid w:val="00965E05"/>
    <w:rsid w:val="00965FCF"/>
    <w:rsid w:val="009666E0"/>
    <w:rsid w:val="00967916"/>
    <w:rsid w:val="00971CAE"/>
    <w:rsid w:val="0097234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3B5D"/>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978F4"/>
    <w:rsid w:val="009A05AC"/>
    <w:rsid w:val="009A171D"/>
    <w:rsid w:val="009A1B95"/>
    <w:rsid w:val="009A28C9"/>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631"/>
    <w:rsid w:val="009C7DD3"/>
    <w:rsid w:val="009D03A4"/>
    <w:rsid w:val="009D158E"/>
    <w:rsid w:val="009D2415"/>
    <w:rsid w:val="009D2800"/>
    <w:rsid w:val="009D352B"/>
    <w:rsid w:val="009D3747"/>
    <w:rsid w:val="009D47AF"/>
    <w:rsid w:val="009D62B8"/>
    <w:rsid w:val="009D64FE"/>
    <w:rsid w:val="009D6D1A"/>
    <w:rsid w:val="009D78BC"/>
    <w:rsid w:val="009E0111"/>
    <w:rsid w:val="009E05BD"/>
    <w:rsid w:val="009E0DCA"/>
    <w:rsid w:val="009E1525"/>
    <w:rsid w:val="009E19C7"/>
    <w:rsid w:val="009E2620"/>
    <w:rsid w:val="009E27FC"/>
    <w:rsid w:val="009E35C5"/>
    <w:rsid w:val="009E38B9"/>
    <w:rsid w:val="009E45F3"/>
    <w:rsid w:val="009E4A0F"/>
    <w:rsid w:val="009E7100"/>
    <w:rsid w:val="009E7D7C"/>
    <w:rsid w:val="009F0660"/>
    <w:rsid w:val="009F06BA"/>
    <w:rsid w:val="009F18D0"/>
    <w:rsid w:val="009F1FF7"/>
    <w:rsid w:val="009F337A"/>
    <w:rsid w:val="009F4638"/>
    <w:rsid w:val="009F5D9B"/>
    <w:rsid w:val="009F64A7"/>
    <w:rsid w:val="009F6587"/>
    <w:rsid w:val="009F7683"/>
    <w:rsid w:val="009F7C54"/>
    <w:rsid w:val="009F7D78"/>
    <w:rsid w:val="009F7FDC"/>
    <w:rsid w:val="00A00BCA"/>
    <w:rsid w:val="00A00E74"/>
    <w:rsid w:val="00A0285A"/>
    <w:rsid w:val="00A04DB0"/>
    <w:rsid w:val="00A05F93"/>
    <w:rsid w:val="00A0752B"/>
    <w:rsid w:val="00A07ABD"/>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A1D"/>
    <w:rsid w:val="00A222D7"/>
    <w:rsid w:val="00A22548"/>
    <w:rsid w:val="00A22EB5"/>
    <w:rsid w:val="00A232D9"/>
    <w:rsid w:val="00A24827"/>
    <w:rsid w:val="00A249DB"/>
    <w:rsid w:val="00A24F80"/>
    <w:rsid w:val="00A25B36"/>
    <w:rsid w:val="00A26CBE"/>
    <w:rsid w:val="00A27FAF"/>
    <w:rsid w:val="00A3062D"/>
    <w:rsid w:val="00A30B3F"/>
    <w:rsid w:val="00A31A12"/>
    <w:rsid w:val="00A31F51"/>
    <w:rsid w:val="00A3284C"/>
    <w:rsid w:val="00A34587"/>
    <w:rsid w:val="00A35216"/>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1E4"/>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00E6"/>
    <w:rsid w:val="00A8105B"/>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794"/>
    <w:rsid w:val="00A96817"/>
    <w:rsid w:val="00AA0AD8"/>
    <w:rsid w:val="00AA0D0C"/>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1F82"/>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6F77"/>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0F75"/>
    <w:rsid w:val="00B21689"/>
    <w:rsid w:val="00B217A5"/>
    <w:rsid w:val="00B21BA9"/>
    <w:rsid w:val="00B2283B"/>
    <w:rsid w:val="00B2394E"/>
    <w:rsid w:val="00B24C2C"/>
    <w:rsid w:val="00B25447"/>
    <w:rsid w:val="00B2561E"/>
    <w:rsid w:val="00B2572B"/>
    <w:rsid w:val="00B25FC4"/>
    <w:rsid w:val="00B26428"/>
    <w:rsid w:val="00B2681D"/>
    <w:rsid w:val="00B2752E"/>
    <w:rsid w:val="00B30994"/>
    <w:rsid w:val="00B31A8B"/>
    <w:rsid w:val="00B32124"/>
    <w:rsid w:val="00B323FD"/>
    <w:rsid w:val="00B32C46"/>
    <w:rsid w:val="00B333DF"/>
    <w:rsid w:val="00B33ABC"/>
    <w:rsid w:val="00B34ACD"/>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5BA"/>
    <w:rsid w:val="00B53B93"/>
    <w:rsid w:val="00B53D73"/>
    <w:rsid w:val="00B54C65"/>
    <w:rsid w:val="00B54F63"/>
    <w:rsid w:val="00B553D4"/>
    <w:rsid w:val="00B55600"/>
    <w:rsid w:val="00B5713B"/>
    <w:rsid w:val="00B5739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0749"/>
    <w:rsid w:val="00B81AD3"/>
    <w:rsid w:val="00B82897"/>
    <w:rsid w:val="00B834EF"/>
    <w:rsid w:val="00B83A45"/>
    <w:rsid w:val="00B83C84"/>
    <w:rsid w:val="00B84059"/>
    <w:rsid w:val="00B84F37"/>
    <w:rsid w:val="00B85339"/>
    <w:rsid w:val="00B853BF"/>
    <w:rsid w:val="00B8636F"/>
    <w:rsid w:val="00B86BCB"/>
    <w:rsid w:val="00B9100A"/>
    <w:rsid w:val="00B925B0"/>
    <w:rsid w:val="00B92997"/>
    <w:rsid w:val="00B92A2B"/>
    <w:rsid w:val="00B935D2"/>
    <w:rsid w:val="00B941D0"/>
    <w:rsid w:val="00B95FE0"/>
    <w:rsid w:val="00B96B73"/>
    <w:rsid w:val="00B97237"/>
    <w:rsid w:val="00B975FA"/>
    <w:rsid w:val="00B97921"/>
    <w:rsid w:val="00B9796D"/>
    <w:rsid w:val="00B97D91"/>
    <w:rsid w:val="00BA2004"/>
    <w:rsid w:val="00BA2C64"/>
    <w:rsid w:val="00BA3554"/>
    <w:rsid w:val="00BA5790"/>
    <w:rsid w:val="00BA632C"/>
    <w:rsid w:val="00BA6878"/>
    <w:rsid w:val="00BA7FAD"/>
    <w:rsid w:val="00BB1A5D"/>
    <w:rsid w:val="00BB1C9B"/>
    <w:rsid w:val="00BB3575"/>
    <w:rsid w:val="00BB4ADD"/>
    <w:rsid w:val="00BB4BD6"/>
    <w:rsid w:val="00BB500A"/>
    <w:rsid w:val="00BB52F9"/>
    <w:rsid w:val="00BB5B35"/>
    <w:rsid w:val="00BB5B81"/>
    <w:rsid w:val="00BB5F0B"/>
    <w:rsid w:val="00BB682B"/>
    <w:rsid w:val="00BB6EAD"/>
    <w:rsid w:val="00BC0741"/>
    <w:rsid w:val="00BC0BAC"/>
    <w:rsid w:val="00BC1555"/>
    <w:rsid w:val="00BC1804"/>
    <w:rsid w:val="00BC2255"/>
    <w:rsid w:val="00BC256B"/>
    <w:rsid w:val="00BC354F"/>
    <w:rsid w:val="00BC3E66"/>
    <w:rsid w:val="00BC4594"/>
    <w:rsid w:val="00BC5080"/>
    <w:rsid w:val="00BC53C9"/>
    <w:rsid w:val="00BC5B58"/>
    <w:rsid w:val="00BC5FEE"/>
    <w:rsid w:val="00BC6493"/>
    <w:rsid w:val="00BC6807"/>
    <w:rsid w:val="00BC6985"/>
    <w:rsid w:val="00BC6E1C"/>
    <w:rsid w:val="00BC6EE1"/>
    <w:rsid w:val="00BC6FA9"/>
    <w:rsid w:val="00BC723A"/>
    <w:rsid w:val="00BD0588"/>
    <w:rsid w:val="00BD0D0A"/>
    <w:rsid w:val="00BD2920"/>
    <w:rsid w:val="00BD3B55"/>
    <w:rsid w:val="00BD4817"/>
    <w:rsid w:val="00BD572E"/>
    <w:rsid w:val="00BD5F94"/>
    <w:rsid w:val="00BD6A13"/>
    <w:rsid w:val="00BD6BF7"/>
    <w:rsid w:val="00BD72E6"/>
    <w:rsid w:val="00BE01AE"/>
    <w:rsid w:val="00BE037D"/>
    <w:rsid w:val="00BE1C19"/>
    <w:rsid w:val="00BE3F61"/>
    <w:rsid w:val="00BE439E"/>
    <w:rsid w:val="00BE45B6"/>
    <w:rsid w:val="00BE54A9"/>
    <w:rsid w:val="00BE557F"/>
    <w:rsid w:val="00BE6363"/>
    <w:rsid w:val="00BE68BB"/>
    <w:rsid w:val="00BE6F5D"/>
    <w:rsid w:val="00BE7276"/>
    <w:rsid w:val="00BE78AA"/>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31E"/>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244"/>
    <w:rsid w:val="00C34414"/>
    <w:rsid w:val="00C346B2"/>
    <w:rsid w:val="00C34813"/>
    <w:rsid w:val="00C3484C"/>
    <w:rsid w:val="00C34B63"/>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B2A"/>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81C"/>
    <w:rsid w:val="00CC3A77"/>
    <w:rsid w:val="00CC43F3"/>
    <w:rsid w:val="00CC49B7"/>
    <w:rsid w:val="00CC518E"/>
    <w:rsid w:val="00CC73F0"/>
    <w:rsid w:val="00CC7693"/>
    <w:rsid w:val="00CD043A"/>
    <w:rsid w:val="00CD1735"/>
    <w:rsid w:val="00CD1E70"/>
    <w:rsid w:val="00CD2454"/>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0F"/>
    <w:rsid w:val="00D104E6"/>
    <w:rsid w:val="00D10B0C"/>
    <w:rsid w:val="00D11611"/>
    <w:rsid w:val="00D12DF9"/>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A6C"/>
    <w:rsid w:val="00D3620F"/>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4C3"/>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60A"/>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931"/>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92D"/>
    <w:rsid w:val="00DE5B89"/>
    <w:rsid w:val="00DE5EB2"/>
    <w:rsid w:val="00DE65EA"/>
    <w:rsid w:val="00DE7B31"/>
    <w:rsid w:val="00DE7F8F"/>
    <w:rsid w:val="00DF11C4"/>
    <w:rsid w:val="00DF1625"/>
    <w:rsid w:val="00DF19A1"/>
    <w:rsid w:val="00DF5182"/>
    <w:rsid w:val="00DF5E40"/>
    <w:rsid w:val="00DF68A6"/>
    <w:rsid w:val="00DF7255"/>
    <w:rsid w:val="00E01503"/>
    <w:rsid w:val="00E01DB2"/>
    <w:rsid w:val="00E020C1"/>
    <w:rsid w:val="00E02F60"/>
    <w:rsid w:val="00E038DA"/>
    <w:rsid w:val="00E040F0"/>
    <w:rsid w:val="00E04174"/>
    <w:rsid w:val="00E04589"/>
    <w:rsid w:val="00E045AE"/>
    <w:rsid w:val="00E046C2"/>
    <w:rsid w:val="00E04FA9"/>
    <w:rsid w:val="00E05312"/>
    <w:rsid w:val="00E05426"/>
    <w:rsid w:val="00E05F32"/>
    <w:rsid w:val="00E06753"/>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BCC"/>
    <w:rsid w:val="00E326DD"/>
    <w:rsid w:val="00E327B8"/>
    <w:rsid w:val="00E33A2B"/>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566"/>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8B0"/>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61E"/>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50D"/>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473"/>
    <w:rsid w:val="00F25B39"/>
    <w:rsid w:val="00F26162"/>
    <w:rsid w:val="00F263B3"/>
    <w:rsid w:val="00F2770D"/>
    <w:rsid w:val="00F27778"/>
    <w:rsid w:val="00F339E3"/>
    <w:rsid w:val="00F35120"/>
    <w:rsid w:val="00F36161"/>
    <w:rsid w:val="00F36E1F"/>
    <w:rsid w:val="00F377C0"/>
    <w:rsid w:val="00F37F2C"/>
    <w:rsid w:val="00F400E7"/>
    <w:rsid w:val="00F403A5"/>
    <w:rsid w:val="00F406AC"/>
    <w:rsid w:val="00F40755"/>
    <w:rsid w:val="00F40D4D"/>
    <w:rsid w:val="00F4140F"/>
    <w:rsid w:val="00F419C7"/>
    <w:rsid w:val="00F4395E"/>
    <w:rsid w:val="00F449C0"/>
    <w:rsid w:val="00F44EBD"/>
    <w:rsid w:val="00F4506C"/>
    <w:rsid w:val="00F45B4D"/>
    <w:rsid w:val="00F45B8B"/>
    <w:rsid w:val="00F51B3A"/>
    <w:rsid w:val="00F52101"/>
    <w:rsid w:val="00F52780"/>
    <w:rsid w:val="00F53525"/>
    <w:rsid w:val="00F546F2"/>
    <w:rsid w:val="00F5526F"/>
    <w:rsid w:val="00F55654"/>
    <w:rsid w:val="00F556B0"/>
    <w:rsid w:val="00F562EA"/>
    <w:rsid w:val="00F5653D"/>
    <w:rsid w:val="00F60675"/>
    <w:rsid w:val="00F607C7"/>
    <w:rsid w:val="00F60A05"/>
    <w:rsid w:val="00F60A09"/>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AA9"/>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90C"/>
    <w:rsid w:val="00FD7291"/>
    <w:rsid w:val="00FD7772"/>
    <w:rsid w:val="00FE1316"/>
    <w:rsid w:val="00FE1713"/>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8684445">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6305295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014F6-04E0-48EF-8BE8-FA961C65A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71</Pages>
  <Words>21295</Words>
  <Characters>121382</Characters>
  <Application>Microsoft Office Word</Application>
  <DocSecurity>0</DocSecurity>
  <Lines>1011</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142393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281</cp:revision>
  <cp:lastPrinted>2018-02-16T07:12:00Z</cp:lastPrinted>
  <dcterms:created xsi:type="dcterms:W3CDTF">2022-10-31T10:53:00Z</dcterms:created>
  <dcterms:modified xsi:type="dcterms:W3CDTF">2024-11-14T11:07:00Z</dcterms:modified>
</cp:coreProperties>
</file>